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6857" w14:textId="5A7E4106" w:rsidR="004614B4" w:rsidRPr="0022531B" w:rsidRDefault="0094742E" w:rsidP="007F55AC">
      <w:pPr>
        <w:spacing w:after="0" w:line="240" w:lineRule="auto"/>
        <w:jc w:val="center"/>
        <w:rPr>
          <w:rFonts w:ascii="Corbel" w:hAnsi="Corbel" w:cs="Times New Roman"/>
          <w:b/>
        </w:rPr>
      </w:pPr>
      <w:r>
        <w:rPr>
          <w:rFonts w:ascii="Corbel" w:hAnsi="Corbel" w:cs="Times New Roman"/>
          <w:b/>
        </w:rPr>
        <w:t xml:space="preserve"> </w:t>
      </w:r>
      <w:r w:rsidR="00DE1EB7" w:rsidRPr="0022531B">
        <w:rPr>
          <w:rFonts w:ascii="Corbel" w:hAnsi="Corbel" w:cs="Times New Roman"/>
          <w:b/>
        </w:rPr>
        <w:t xml:space="preserve">Zmluva </w:t>
      </w:r>
      <w:r w:rsidR="000D244F" w:rsidRPr="0022531B">
        <w:rPr>
          <w:rFonts w:ascii="Corbel" w:hAnsi="Corbel" w:cs="Times New Roman"/>
          <w:b/>
        </w:rPr>
        <w:t>o</w:t>
      </w:r>
      <w:r w:rsidR="000A003B" w:rsidRPr="0022531B">
        <w:rPr>
          <w:rFonts w:ascii="Corbel" w:hAnsi="Corbel" w:cs="Times New Roman"/>
          <w:b/>
        </w:rPr>
        <w:t xml:space="preserve"> podpore prevádzky, údržbe a rozvoji  </w:t>
      </w:r>
      <w:r w:rsidR="00036F3D">
        <w:rPr>
          <w:rFonts w:ascii="Corbel" w:hAnsi="Corbel" w:cs="Times New Roman"/>
          <w:b/>
        </w:rPr>
        <w:t>s</w:t>
      </w:r>
      <w:r w:rsidR="000A003B" w:rsidRPr="0022531B">
        <w:rPr>
          <w:rFonts w:ascii="Corbel" w:hAnsi="Corbel" w:cs="Times New Roman"/>
          <w:b/>
        </w:rPr>
        <w:t>ystému</w:t>
      </w:r>
      <w:r w:rsidR="00322BF5">
        <w:rPr>
          <w:rFonts w:ascii="Corbel" w:hAnsi="Corbel" w:cs="Times New Roman"/>
          <w:b/>
        </w:rPr>
        <w:t xml:space="preserve"> </w:t>
      </w:r>
    </w:p>
    <w:p w14:paraId="166D91D2" w14:textId="68A61A01" w:rsidR="000A003B" w:rsidRPr="0022531B" w:rsidRDefault="000A003B" w:rsidP="007F55AC">
      <w:pPr>
        <w:spacing w:after="0" w:line="240" w:lineRule="auto"/>
        <w:jc w:val="center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uzavretá podľa § </w:t>
      </w:r>
      <w:r w:rsidR="000D244F" w:rsidRPr="0022531B">
        <w:rPr>
          <w:rFonts w:ascii="Corbel" w:hAnsi="Corbel" w:cs="Times New Roman"/>
        </w:rPr>
        <w:t>2</w:t>
      </w:r>
      <w:r w:rsidRPr="0022531B">
        <w:rPr>
          <w:rFonts w:ascii="Corbel" w:hAnsi="Corbel" w:cs="Times New Roman"/>
        </w:rPr>
        <w:t>6</w:t>
      </w:r>
      <w:r w:rsidR="000D244F" w:rsidRPr="0022531B">
        <w:rPr>
          <w:rFonts w:ascii="Corbel" w:hAnsi="Corbel" w:cs="Times New Roman"/>
        </w:rPr>
        <w:t>9 ods. 2</w:t>
      </w:r>
      <w:r w:rsidRPr="0022531B">
        <w:rPr>
          <w:rFonts w:ascii="Corbel" w:hAnsi="Corbel" w:cs="Times New Roman"/>
        </w:rPr>
        <w:t xml:space="preserve"> a </w:t>
      </w:r>
      <w:proofErr w:type="spellStart"/>
      <w:r w:rsidRPr="0022531B">
        <w:rPr>
          <w:rFonts w:ascii="Corbel" w:hAnsi="Corbel" w:cs="Times New Roman"/>
        </w:rPr>
        <w:t>nasl</w:t>
      </w:r>
      <w:proofErr w:type="spellEnd"/>
      <w:r w:rsidRPr="0022531B">
        <w:rPr>
          <w:rFonts w:ascii="Corbel" w:hAnsi="Corbel" w:cs="Times New Roman"/>
        </w:rPr>
        <w:t>. zákona č. 513/1991 Zb. Obchodný zákonník (ďalej len „Obchodný zákonník“), § 65</w:t>
      </w:r>
      <w:r w:rsidRPr="0022531B">
        <w:rPr>
          <w:rFonts w:ascii="Corbel" w:hAnsi="Corbel"/>
        </w:rPr>
        <w:t xml:space="preserve"> </w:t>
      </w:r>
      <w:r w:rsidRPr="0022531B">
        <w:rPr>
          <w:rFonts w:ascii="Corbel" w:hAnsi="Corbel" w:cs="Times New Roman"/>
        </w:rPr>
        <w:t xml:space="preserve">a </w:t>
      </w:r>
      <w:proofErr w:type="spellStart"/>
      <w:r w:rsidRPr="0022531B">
        <w:rPr>
          <w:rFonts w:ascii="Corbel" w:hAnsi="Corbel" w:cs="Times New Roman"/>
        </w:rPr>
        <w:t>nasl</w:t>
      </w:r>
      <w:proofErr w:type="spellEnd"/>
      <w:r w:rsidRPr="0022531B">
        <w:rPr>
          <w:rFonts w:ascii="Corbel" w:hAnsi="Corbel" w:cs="Times New Roman"/>
        </w:rPr>
        <w:t>. zákona č. 185/2015 Z. z. Autorského zákona a podľa zákona č. 343/2015 Z. z. o verejnom obstarávaní  o zmene a doplnení  niektorých  zákonov (ďalej len „zákon o verejnom obstarávaní“)</w:t>
      </w:r>
    </w:p>
    <w:p w14:paraId="047FF252" w14:textId="42AC7861" w:rsidR="000A003B" w:rsidRPr="0022531B" w:rsidRDefault="000A003B" w:rsidP="007F55AC">
      <w:pPr>
        <w:pBdr>
          <w:bottom w:val="single" w:sz="4" w:space="1" w:color="auto"/>
        </w:pBdr>
        <w:spacing w:after="0" w:line="240" w:lineRule="auto"/>
        <w:jc w:val="center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ďalej len </w:t>
      </w:r>
      <w:r w:rsidR="00376F9E">
        <w:rPr>
          <w:rFonts w:ascii="Corbel" w:hAnsi="Corbel" w:cs="Times New Roman"/>
        </w:rPr>
        <w:t>(</w:t>
      </w:r>
      <w:r w:rsidRPr="0022531B">
        <w:rPr>
          <w:rFonts w:ascii="Corbel" w:hAnsi="Corbel" w:cs="Times New Roman"/>
        </w:rPr>
        <w:t>„zmluva“</w:t>
      </w:r>
      <w:r w:rsidR="00376F9E">
        <w:rPr>
          <w:rFonts w:ascii="Corbel" w:hAnsi="Corbel" w:cs="Times New Roman"/>
        </w:rPr>
        <w:t>)</w:t>
      </w:r>
    </w:p>
    <w:p w14:paraId="3B7FDCC7" w14:textId="77777777" w:rsidR="003B5528" w:rsidRPr="0022531B" w:rsidRDefault="003B5528" w:rsidP="007F55AC">
      <w:pPr>
        <w:spacing w:after="0" w:line="240" w:lineRule="auto"/>
        <w:jc w:val="center"/>
        <w:rPr>
          <w:rFonts w:ascii="Corbel" w:hAnsi="Corbel" w:cs="Times New Roman"/>
        </w:rPr>
      </w:pPr>
    </w:p>
    <w:p w14:paraId="33457F7B" w14:textId="77777777" w:rsidR="003B5528" w:rsidRPr="0022531B" w:rsidRDefault="003B5528" w:rsidP="007F55AC">
      <w:pPr>
        <w:widowControl w:val="0"/>
        <w:spacing w:after="0" w:line="240" w:lineRule="auto"/>
        <w:jc w:val="center"/>
        <w:rPr>
          <w:rFonts w:ascii="Corbel" w:eastAsia="Times New Roman" w:hAnsi="Corbel" w:cs="Times New Roman"/>
          <w:b/>
          <w:lang w:eastAsia="sk-SK"/>
        </w:rPr>
      </w:pPr>
      <w:r w:rsidRPr="0022531B">
        <w:rPr>
          <w:rFonts w:ascii="Corbel" w:eastAsia="Times New Roman" w:hAnsi="Corbel" w:cs="Times New Roman"/>
          <w:b/>
          <w:lang w:eastAsia="sk-SK"/>
        </w:rPr>
        <w:t>Článok I.</w:t>
      </w:r>
    </w:p>
    <w:p w14:paraId="0C386C93" w14:textId="77777777" w:rsidR="003B5528" w:rsidRDefault="003B5528" w:rsidP="007F55AC">
      <w:pPr>
        <w:pStyle w:val="Nadpis1"/>
        <w:spacing w:after="0" w:line="240" w:lineRule="auto"/>
        <w:rPr>
          <w:rFonts w:ascii="Corbel" w:hAnsi="Corbel"/>
          <w:sz w:val="22"/>
          <w:lang w:eastAsia="sk-SK"/>
        </w:rPr>
      </w:pPr>
      <w:r w:rsidRPr="0022531B">
        <w:rPr>
          <w:rFonts w:ascii="Corbel" w:hAnsi="Corbel"/>
          <w:sz w:val="22"/>
          <w:lang w:eastAsia="sk-SK"/>
        </w:rPr>
        <w:t>Zmluvné strany</w:t>
      </w:r>
    </w:p>
    <w:p w14:paraId="3E1E276A" w14:textId="77777777" w:rsidR="001B6819" w:rsidRPr="001B6819" w:rsidRDefault="001B6819" w:rsidP="007F55AC">
      <w:pPr>
        <w:spacing w:line="240" w:lineRule="auto"/>
        <w:rPr>
          <w:lang w:eastAsia="sk-SK"/>
        </w:rPr>
      </w:pPr>
    </w:p>
    <w:p w14:paraId="6BAA038A" w14:textId="77777777" w:rsidR="003B5528" w:rsidRPr="0022531B" w:rsidRDefault="003B5528" w:rsidP="007F55AC">
      <w:pPr>
        <w:widowControl w:val="0"/>
        <w:tabs>
          <w:tab w:val="left" w:pos="567"/>
          <w:tab w:val="left" w:pos="3969"/>
        </w:tabs>
        <w:spacing w:after="0" w:line="240" w:lineRule="auto"/>
        <w:jc w:val="both"/>
        <w:rPr>
          <w:rFonts w:ascii="Corbel" w:eastAsia="Times New Roman" w:hAnsi="Corbel" w:cs="Times New Roman"/>
          <w:b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1.</w:t>
      </w:r>
      <w:r w:rsidRPr="0022531B">
        <w:rPr>
          <w:rFonts w:ascii="Corbel" w:eastAsia="Times New Roman" w:hAnsi="Corbel" w:cs="Times New Roman"/>
          <w:lang w:eastAsia="sk-SK"/>
        </w:rPr>
        <w:tab/>
      </w:r>
      <w:r w:rsidRPr="0022531B">
        <w:rPr>
          <w:rFonts w:ascii="Corbel" w:eastAsia="Times New Roman" w:hAnsi="Corbel" w:cs="Times New Roman"/>
          <w:b/>
          <w:lang w:eastAsia="sk-SK"/>
        </w:rPr>
        <w:t xml:space="preserve">Objednávateľ: </w:t>
      </w:r>
      <w:r w:rsidRPr="0022531B">
        <w:rPr>
          <w:rFonts w:ascii="Corbel" w:eastAsia="Times New Roman" w:hAnsi="Corbel" w:cs="Times New Roman"/>
          <w:b/>
          <w:lang w:eastAsia="sk-SK"/>
        </w:rPr>
        <w:tab/>
        <w:t>Univerzita Komenského v Bratislave, Rektorát</w:t>
      </w:r>
    </w:p>
    <w:p w14:paraId="7456B18D" w14:textId="77777777" w:rsidR="003B5528" w:rsidRPr="0022531B" w:rsidRDefault="003B5528" w:rsidP="007F55AC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567"/>
        <w:rPr>
          <w:rFonts w:ascii="Corbel" w:eastAsia="Times New Roman" w:hAnsi="Corbel" w:cs="Times New Roman"/>
          <w:color w:val="000000"/>
          <w:lang w:eastAsia="sk-SK"/>
        </w:rPr>
      </w:pPr>
      <w:r w:rsidRPr="0022531B">
        <w:rPr>
          <w:rFonts w:ascii="Corbel" w:eastAsia="Times New Roman" w:hAnsi="Corbel" w:cs="Times New Roman"/>
          <w:color w:val="000000"/>
          <w:lang w:eastAsia="sk-SK"/>
        </w:rPr>
        <w:t>Sídlo: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ab/>
        <w:t>Šafárikovo nám. 6, 814 99 Bratislava 1</w:t>
      </w:r>
    </w:p>
    <w:p w14:paraId="3CE66822" w14:textId="77777777" w:rsidR="003B5528" w:rsidRPr="0022531B" w:rsidRDefault="003B5528" w:rsidP="007F55AC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orbel" w:eastAsia="Times New Roman" w:hAnsi="Corbel" w:cs="Times New Roman"/>
          <w:color w:val="000000"/>
          <w:lang w:eastAsia="sk-SK"/>
        </w:rPr>
      </w:pPr>
      <w:r w:rsidRPr="0022531B">
        <w:rPr>
          <w:rFonts w:ascii="Corbel" w:eastAsia="Times New Roman" w:hAnsi="Corbel" w:cs="Times New Roman"/>
          <w:color w:val="000000"/>
          <w:lang w:eastAsia="sk-SK"/>
        </w:rPr>
        <w:t>Korešpondenčná adresa: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ab/>
        <w:t xml:space="preserve">Šafárikovo nám. 6, P. O. BOX 440, 814 99 Bratislava </w:t>
      </w:r>
    </w:p>
    <w:p w14:paraId="6E35A835" w14:textId="38915D18" w:rsidR="003B5528" w:rsidRPr="0022531B" w:rsidRDefault="003B5528" w:rsidP="007F55AC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567"/>
        <w:rPr>
          <w:rFonts w:ascii="Corbel" w:eastAsia="Times New Roman" w:hAnsi="Corbel" w:cs="Times New Roman"/>
          <w:color w:val="000000"/>
          <w:lang w:eastAsia="sk-SK"/>
        </w:rPr>
      </w:pPr>
      <w:r w:rsidRPr="0022531B">
        <w:rPr>
          <w:rFonts w:ascii="Corbel" w:eastAsia="Times New Roman" w:hAnsi="Corbel" w:cs="Times New Roman"/>
          <w:color w:val="000000"/>
          <w:lang w:eastAsia="sk-SK"/>
        </w:rPr>
        <w:t>Z</w:t>
      </w:r>
      <w:r w:rsidR="00B11738" w:rsidRPr="0022531B">
        <w:rPr>
          <w:rFonts w:ascii="Corbel" w:eastAsia="Times New Roman" w:hAnsi="Corbel" w:cs="Times New Roman"/>
          <w:color w:val="000000"/>
          <w:lang w:eastAsia="sk-SK"/>
        </w:rPr>
        <w:t>a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>st</w:t>
      </w:r>
      <w:r w:rsidR="00B11738" w:rsidRPr="0022531B">
        <w:rPr>
          <w:rFonts w:ascii="Corbel" w:eastAsia="Times New Roman" w:hAnsi="Corbel" w:cs="Times New Roman"/>
          <w:color w:val="000000"/>
          <w:lang w:eastAsia="sk-SK"/>
        </w:rPr>
        <w:t>ú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>p</w:t>
      </w:r>
      <w:r w:rsidR="00B11738" w:rsidRPr="0022531B">
        <w:rPr>
          <w:rFonts w:ascii="Corbel" w:eastAsia="Times New Roman" w:hAnsi="Corbel" w:cs="Times New Roman"/>
          <w:color w:val="000000"/>
          <w:lang w:eastAsia="sk-SK"/>
        </w:rPr>
        <w:t>ený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>: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ab/>
        <w:t xml:space="preserve">prof. JUDr. Marek </w:t>
      </w:r>
      <w:proofErr w:type="spellStart"/>
      <w:r w:rsidRPr="0022531B">
        <w:rPr>
          <w:rFonts w:ascii="Corbel" w:eastAsia="Times New Roman" w:hAnsi="Corbel" w:cs="Times New Roman"/>
          <w:color w:val="000000"/>
          <w:lang w:eastAsia="sk-SK"/>
        </w:rPr>
        <w:t>Števček</w:t>
      </w:r>
      <w:proofErr w:type="spellEnd"/>
      <w:r w:rsidRPr="0022531B">
        <w:rPr>
          <w:rFonts w:ascii="Corbel" w:eastAsia="Times New Roman" w:hAnsi="Corbel" w:cs="Times New Roman"/>
          <w:color w:val="000000"/>
          <w:lang w:eastAsia="sk-SK"/>
        </w:rPr>
        <w:t xml:space="preserve">, </w:t>
      </w:r>
      <w:r w:rsidR="00582EAE">
        <w:rPr>
          <w:rFonts w:ascii="Corbel" w:eastAsia="Times New Roman" w:hAnsi="Corbel" w:cs="Times New Roman"/>
          <w:color w:val="000000"/>
          <w:lang w:eastAsia="sk-SK"/>
        </w:rPr>
        <w:t>DrSc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>., rektor</w:t>
      </w:r>
    </w:p>
    <w:p w14:paraId="1B82DA83" w14:textId="295B10BE" w:rsidR="003B5528" w:rsidRPr="0022531B" w:rsidRDefault="003B5528" w:rsidP="007F55AC">
      <w:pPr>
        <w:widowControl w:val="0"/>
        <w:tabs>
          <w:tab w:val="left" w:pos="567"/>
          <w:tab w:val="left" w:pos="3969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color w:val="000000"/>
          <w:lang w:eastAsia="sk-SK"/>
        </w:rPr>
      </w:pPr>
      <w:r w:rsidRPr="0022531B">
        <w:rPr>
          <w:rFonts w:ascii="Corbel" w:eastAsia="Times New Roman" w:hAnsi="Corbel" w:cs="Times New Roman"/>
          <w:color w:val="000000"/>
          <w:lang w:eastAsia="sk-SK"/>
        </w:rPr>
        <w:t>IČO: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ab/>
        <w:t>00397 865</w:t>
      </w:r>
    </w:p>
    <w:p w14:paraId="0605A4BE" w14:textId="57CEBDB1" w:rsidR="003B5528" w:rsidRPr="0022531B" w:rsidRDefault="003B5528" w:rsidP="007F55AC">
      <w:pPr>
        <w:widowControl w:val="0"/>
        <w:tabs>
          <w:tab w:val="left" w:pos="567"/>
          <w:tab w:val="left" w:pos="3969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color w:val="000000"/>
          <w:lang w:eastAsia="sk-SK"/>
        </w:rPr>
      </w:pPr>
      <w:r w:rsidRPr="0022531B">
        <w:rPr>
          <w:rFonts w:ascii="Corbel" w:eastAsia="Times New Roman" w:hAnsi="Corbel" w:cs="Times New Roman"/>
          <w:color w:val="000000"/>
          <w:lang w:eastAsia="sk-SK"/>
        </w:rPr>
        <w:t>DIČ: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ab/>
        <w:t>2020845332</w:t>
      </w:r>
    </w:p>
    <w:p w14:paraId="218DB5A3" w14:textId="31501DBF" w:rsidR="003B5528" w:rsidRPr="0022531B" w:rsidRDefault="003B5528" w:rsidP="007F55AC">
      <w:pPr>
        <w:widowControl w:val="0"/>
        <w:tabs>
          <w:tab w:val="left" w:pos="567"/>
          <w:tab w:val="left" w:pos="3969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color w:val="000000"/>
          <w:lang w:eastAsia="sk-SK"/>
        </w:rPr>
        <w:t>IČ DPH:</w:t>
      </w:r>
      <w:r w:rsidRPr="0022531B">
        <w:rPr>
          <w:rFonts w:ascii="Corbel" w:eastAsia="Times New Roman" w:hAnsi="Corbel" w:cs="Times New Roman"/>
          <w:color w:val="000000"/>
          <w:lang w:eastAsia="sk-SK"/>
        </w:rPr>
        <w:tab/>
        <w:t>SK2020845332</w:t>
      </w:r>
    </w:p>
    <w:p w14:paraId="547DF2EC" w14:textId="6991F82F" w:rsidR="003B5528" w:rsidRPr="0022531B" w:rsidRDefault="003B5528" w:rsidP="007F55AC">
      <w:pPr>
        <w:widowControl w:val="0"/>
        <w:tabs>
          <w:tab w:val="left" w:pos="567"/>
          <w:tab w:val="left" w:pos="3969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b/>
          <w:lang w:eastAsia="sk-SK"/>
        </w:rPr>
      </w:pPr>
    </w:p>
    <w:p w14:paraId="7EDD3739" w14:textId="77777777" w:rsidR="003B5528" w:rsidRPr="0022531B" w:rsidRDefault="00B11738" w:rsidP="007F55AC">
      <w:pPr>
        <w:widowControl w:val="0"/>
        <w:spacing w:after="0" w:line="240" w:lineRule="auto"/>
        <w:ind w:firstLine="567"/>
        <w:jc w:val="both"/>
        <w:rPr>
          <w:rFonts w:ascii="Corbel" w:eastAsia="Times New Roman" w:hAnsi="Corbel" w:cs="Times New Roman"/>
          <w:b/>
          <w:lang w:eastAsia="sk-SK"/>
        </w:rPr>
      </w:pPr>
      <w:r w:rsidRPr="0022531B">
        <w:rPr>
          <w:rFonts w:ascii="Corbel" w:eastAsia="Times New Roman" w:hAnsi="Corbel" w:cs="Times New Roman"/>
          <w:b/>
          <w:lang w:eastAsia="sk-SK"/>
        </w:rPr>
        <w:t>Osoba</w:t>
      </w:r>
      <w:r w:rsidR="003B5528" w:rsidRPr="0022531B">
        <w:rPr>
          <w:rFonts w:ascii="Corbel" w:eastAsia="Times New Roman" w:hAnsi="Corbel" w:cs="Times New Roman"/>
          <w:b/>
          <w:lang w:eastAsia="sk-SK"/>
        </w:rPr>
        <w:t xml:space="preserve"> oprávnen</w:t>
      </w:r>
      <w:r w:rsidRPr="0022531B">
        <w:rPr>
          <w:rFonts w:ascii="Corbel" w:eastAsia="Times New Roman" w:hAnsi="Corbel" w:cs="Times New Roman"/>
          <w:b/>
          <w:lang w:eastAsia="sk-SK"/>
        </w:rPr>
        <w:t>á</w:t>
      </w:r>
      <w:r w:rsidR="003B5528" w:rsidRPr="0022531B">
        <w:rPr>
          <w:rFonts w:ascii="Corbel" w:eastAsia="Times New Roman" w:hAnsi="Corbel" w:cs="Times New Roman"/>
          <w:b/>
          <w:lang w:eastAsia="sk-SK"/>
        </w:rPr>
        <w:t xml:space="preserve"> konať vo veciach realizácie zmluvy:</w:t>
      </w:r>
    </w:p>
    <w:p w14:paraId="079C90B4" w14:textId="4186037F" w:rsidR="003B5528" w:rsidRPr="0022531B" w:rsidRDefault="00376F9E" w:rsidP="007F55AC">
      <w:pPr>
        <w:spacing w:after="0" w:line="240" w:lineRule="auto"/>
        <w:ind w:firstLine="567"/>
        <w:rPr>
          <w:rFonts w:ascii="Corbel" w:eastAsia="Times New Roman" w:hAnsi="Corbel" w:cs="Times New Roman"/>
          <w:lang w:eastAsia="sk-SK"/>
        </w:rPr>
      </w:pPr>
      <w:r>
        <w:rPr>
          <w:rFonts w:ascii="Corbel" w:eastAsia="Times New Roman" w:hAnsi="Corbel" w:cs="Times New Roman"/>
          <w:lang w:eastAsia="sk-SK"/>
        </w:rPr>
        <w:t>Meno:</w:t>
      </w:r>
      <w:r>
        <w:rPr>
          <w:rFonts w:ascii="Corbel" w:eastAsia="Times New Roman" w:hAnsi="Corbel" w:cs="Times New Roman"/>
          <w:lang w:eastAsia="sk-SK"/>
        </w:rPr>
        <w:tab/>
      </w:r>
      <w:r>
        <w:rPr>
          <w:rFonts w:ascii="Corbel" w:eastAsia="Times New Roman" w:hAnsi="Corbel" w:cs="Times New Roman"/>
          <w:lang w:eastAsia="sk-SK"/>
        </w:rPr>
        <w:tab/>
      </w:r>
      <w:r>
        <w:rPr>
          <w:rFonts w:ascii="Corbel" w:eastAsia="Times New Roman" w:hAnsi="Corbel" w:cs="Times New Roman"/>
          <w:lang w:eastAsia="sk-SK"/>
        </w:rPr>
        <w:tab/>
      </w:r>
      <w:r>
        <w:rPr>
          <w:rFonts w:ascii="Corbel" w:eastAsia="Times New Roman" w:hAnsi="Corbel" w:cs="Times New Roman"/>
          <w:lang w:eastAsia="sk-SK"/>
        </w:rPr>
        <w:tab/>
        <w:t xml:space="preserve">          </w:t>
      </w:r>
      <w:r w:rsidR="00821972">
        <w:rPr>
          <w:rFonts w:ascii="Corbel" w:eastAsia="Times New Roman" w:hAnsi="Corbel" w:cs="Times New Roman"/>
          <w:lang w:eastAsia="sk-SK"/>
        </w:rPr>
        <w:t>Ing. Pavel Beňo</w:t>
      </w:r>
      <w:r w:rsidR="00210278">
        <w:rPr>
          <w:rFonts w:ascii="Corbel" w:eastAsia="Times New Roman" w:hAnsi="Corbel" w:cs="Times New Roman"/>
          <w:lang w:eastAsia="sk-SK"/>
        </w:rPr>
        <w:t xml:space="preserve">, </w:t>
      </w:r>
      <w:proofErr w:type="spellStart"/>
      <w:r w:rsidR="00210278">
        <w:rPr>
          <w:rFonts w:ascii="Corbel" w:eastAsia="Times New Roman" w:hAnsi="Corbel" w:cs="Times New Roman"/>
          <w:lang w:eastAsia="sk-SK"/>
        </w:rPr>
        <w:t>P</w:t>
      </w:r>
      <w:r w:rsidR="00035261">
        <w:rPr>
          <w:rFonts w:ascii="Corbel" w:eastAsia="Times New Roman" w:hAnsi="Corbel" w:cs="Times New Roman"/>
          <w:lang w:eastAsia="sk-SK"/>
        </w:rPr>
        <w:t>h.D</w:t>
      </w:r>
      <w:proofErr w:type="spellEnd"/>
      <w:r w:rsidR="00035261">
        <w:rPr>
          <w:rFonts w:ascii="Corbel" w:eastAsia="Times New Roman" w:hAnsi="Corbel" w:cs="Times New Roman"/>
          <w:lang w:eastAsia="sk-SK"/>
        </w:rPr>
        <w:t>., MBA</w:t>
      </w:r>
      <w:r w:rsidR="003B5528" w:rsidRPr="0022531B">
        <w:rPr>
          <w:rFonts w:ascii="Corbel" w:eastAsia="Times New Roman" w:hAnsi="Corbel" w:cs="Times New Roman"/>
          <w:lang w:eastAsia="sk-SK"/>
        </w:rPr>
        <w:tab/>
      </w:r>
    </w:p>
    <w:p w14:paraId="1C67FAC5" w14:textId="7FA4B0B0" w:rsidR="003B5528" w:rsidRPr="0022531B" w:rsidRDefault="003B5528" w:rsidP="007F55AC">
      <w:pPr>
        <w:spacing w:after="0" w:line="240" w:lineRule="auto"/>
        <w:ind w:firstLine="567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tel.:</w:t>
      </w:r>
      <w:r w:rsidR="00B11738" w:rsidRPr="0022531B">
        <w:rPr>
          <w:rFonts w:ascii="Corbel" w:eastAsia="Times New Roman" w:hAnsi="Corbel" w:cs="Times New Roman"/>
          <w:lang w:eastAsia="sk-SK"/>
        </w:rPr>
        <w:t xml:space="preserve"> </w:t>
      </w:r>
      <w:r w:rsidR="00376F9E">
        <w:rPr>
          <w:rFonts w:ascii="Corbel" w:eastAsia="Times New Roman" w:hAnsi="Corbel" w:cs="Times New Roman"/>
          <w:lang w:eastAsia="sk-SK"/>
        </w:rPr>
        <w:tab/>
      </w:r>
      <w:r w:rsidR="00376F9E">
        <w:rPr>
          <w:rFonts w:ascii="Corbel" w:eastAsia="Times New Roman" w:hAnsi="Corbel" w:cs="Times New Roman"/>
          <w:lang w:eastAsia="sk-SK"/>
        </w:rPr>
        <w:tab/>
      </w:r>
      <w:r w:rsidR="00376F9E">
        <w:rPr>
          <w:rFonts w:ascii="Corbel" w:eastAsia="Times New Roman" w:hAnsi="Corbel" w:cs="Times New Roman"/>
          <w:lang w:eastAsia="sk-SK"/>
        </w:rPr>
        <w:tab/>
      </w:r>
      <w:r w:rsidR="00376F9E">
        <w:rPr>
          <w:rFonts w:ascii="Corbel" w:eastAsia="Times New Roman" w:hAnsi="Corbel" w:cs="Times New Roman"/>
          <w:lang w:eastAsia="sk-SK"/>
        </w:rPr>
        <w:tab/>
        <w:t xml:space="preserve">         </w:t>
      </w:r>
      <w:r w:rsidR="001D706C">
        <w:rPr>
          <w:rFonts w:ascii="Corbel" w:eastAsia="Times New Roman" w:hAnsi="Corbel" w:cs="Times New Roman"/>
          <w:lang w:eastAsia="sk-SK"/>
        </w:rPr>
        <w:t xml:space="preserve"> </w:t>
      </w:r>
      <w:r w:rsidR="001D706C" w:rsidRPr="007651D3">
        <w:rPr>
          <w:rFonts w:ascii="Corbel" w:eastAsia="Times New Roman" w:hAnsi="Corbel" w:cs="Times New Roman"/>
          <w:lang w:eastAsia="sk-SK"/>
        </w:rPr>
        <w:t>+421</w:t>
      </w:r>
      <w:r w:rsidR="001D706C">
        <w:rPr>
          <w:rFonts w:ascii="Corbel" w:eastAsia="Times New Roman" w:hAnsi="Corbel" w:cs="Times New Roman"/>
          <w:lang w:eastAsia="sk-SK"/>
        </w:rPr>
        <w:t> 911 117 560</w:t>
      </w:r>
    </w:p>
    <w:p w14:paraId="5C0C25F1" w14:textId="08F417E2" w:rsidR="003B5528" w:rsidRPr="0022531B" w:rsidRDefault="003B5528" w:rsidP="007F55AC">
      <w:pPr>
        <w:spacing w:after="0" w:line="240" w:lineRule="auto"/>
        <w:ind w:firstLine="567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email:</w:t>
      </w:r>
      <w:r w:rsidR="00B11738" w:rsidRPr="0022531B">
        <w:rPr>
          <w:rFonts w:ascii="Corbel" w:eastAsia="Times New Roman" w:hAnsi="Corbel" w:cs="Times New Roman"/>
          <w:lang w:eastAsia="sk-SK"/>
        </w:rPr>
        <w:t xml:space="preserve"> </w:t>
      </w:r>
      <w:r w:rsidR="001D706C">
        <w:rPr>
          <w:rFonts w:ascii="Corbel" w:eastAsia="Times New Roman" w:hAnsi="Corbel" w:cs="Times New Roman"/>
          <w:lang w:eastAsia="sk-SK"/>
        </w:rPr>
        <w:tab/>
      </w:r>
      <w:r w:rsidR="001D706C">
        <w:rPr>
          <w:rFonts w:ascii="Corbel" w:eastAsia="Times New Roman" w:hAnsi="Corbel" w:cs="Times New Roman"/>
          <w:lang w:eastAsia="sk-SK"/>
        </w:rPr>
        <w:tab/>
      </w:r>
      <w:r w:rsidR="001D706C">
        <w:rPr>
          <w:rFonts w:ascii="Corbel" w:eastAsia="Times New Roman" w:hAnsi="Corbel" w:cs="Times New Roman"/>
          <w:lang w:eastAsia="sk-SK"/>
        </w:rPr>
        <w:tab/>
      </w:r>
      <w:r w:rsidR="001D706C">
        <w:rPr>
          <w:rFonts w:ascii="Corbel" w:eastAsia="Times New Roman" w:hAnsi="Corbel" w:cs="Times New Roman"/>
          <w:lang w:eastAsia="sk-SK"/>
        </w:rPr>
        <w:tab/>
        <w:t xml:space="preserve">          </w:t>
      </w:r>
      <w:hyperlink r:id="rId11" w:history="1">
        <w:r w:rsidR="001D706C" w:rsidRPr="00F06514">
          <w:rPr>
            <w:rStyle w:val="Hypertextovprepojenie"/>
            <w:rFonts w:ascii="Corbel" w:eastAsia="Times New Roman" w:hAnsi="Corbel" w:cs="Times New Roman"/>
            <w:lang w:eastAsia="sk-SK"/>
          </w:rPr>
          <w:t>pavel.beno@uniba.sk</w:t>
        </w:r>
      </w:hyperlink>
      <w:r w:rsidR="001D706C">
        <w:rPr>
          <w:rFonts w:ascii="Corbel" w:eastAsia="Times New Roman" w:hAnsi="Corbel" w:cs="Times New Roman"/>
          <w:lang w:eastAsia="sk-SK"/>
        </w:rPr>
        <w:t xml:space="preserve"> </w:t>
      </w:r>
    </w:p>
    <w:p w14:paraId="5918683D" w14:textId="77777777" w:rsidR="003B5528" w:rsidRPr="0022531B" w:rsidRDefault="003B5528" w:rsidP="007F55A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</w:p>
    <w:p w14:paraId="1863D643" w14:textId="1FEB0E13" w:rsidR="003B5528" w:rsidRPr="0022531B" w:rsidRDefault="003B5528" w:rsidP="007F55A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(ďalej len „</w:t>
      </w:r>
      <w:r w:rsidR="008A2D2D" w:rsidRPr="0022531B">
        <w:rPr>
          <w:rFonts w:ascii="Corbel" w:eastAsia="Times New Roman" w:hAnsi="Corbel" w:cs="Times New Roman"/>
          <w:b/>
          <w:lang w:eastAsia="sk-SK"/>
        </w:rPr>
        <w:t>O</w:t>
      </w:r>
      <w:r w:rsidRPr="0022531B">
        <w:rPr>
          <w:rFonts w:ascii="Corbel" w:eastAsia="Times New Roman" w:hAnsi="Corbel" w:cs="Times New Roman"/>
          <w:b/>
          <w:lang w:eastAsia="sk-SK"/>
        </w:rPr>
        <w:t>bjednávateľ</w:t>
      </w:r>
      <w:r w:rsidRPr="0022531B">
        <w:rPr>
          <w:rFonts w:ascii="Corbel" w:eastAsia="Times New Roman" w:hAnsi="Corbel" w:cs="Times New Roman"/>
          <w:lang w:eastAsia="sk-SK"/>
        </w:rPr>
        <w:t>“)</w:t>
      </w:r>
    </w:p>
    <w:p w14:paraId="491F839C" w14:textId="77777777" w:rsidR="003B5528" w:rsidRPr="0022531B" w:rsidRDefault="003B5528" w:rsidP="007F55A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b/>
          <w:lang w:eastAsia="sk-SK"/>
        </w:rPr>
      </w:pPr>
    </w:p>
    <w:p w14:paraId="5908C526" w14:textId="77777777" w:rsidR="003B5528" w:rsidRPr="0022531B" w:rsidRDefault="003B5528" w:rsidP="007F55AC">
      <w:pPr>
        <w:widowControl w:val="0"/>
        <w:tabs>
          <w:tab w:val="left" w:pos="567"/>
          <w:tab w:val="left" w:pos="3544"/>
        </w:tabs>
        <w:spacing w:after="0" w:line="240" w:lineRule="auto"/>
        <w:jc w:val="both"/>
        <w:rPr>
          <w:rFonts w:ascii="Corbel" w:eastAsia="Times New Roman" w:hAnsi="Corbel" w:cs="Times New Roman"/>
          <w:b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 xml:space="preserve">2. </w:t>
      </w:r>
      <w:r w:rsidRPr="0022531B">
        <w:rPr>
          <w:rFonts w:ascii="Corbel" w:eastAsia="Times New Roman" w:hAnsi="Corbel" w:cs="Times New Roman"/>
          <w:lang w:eastAsia="sk-SK"/>
        </w:rPr>
        <w:tab/>
      </w:r>
      <w:r w:rsidRPr="0022531B">
        <w:rPr>
          <w:rFonts w:ascii="Corbel" w:eastAsia="Times New Roman" w:hAnsi="Corbel" w:cs="Times New Roman"/>
          <w:b/>
          <w:lang w:eastAsia="sk-SK"/>
        </w:rPr>
        <w:t>Poskytovateľ:</w:t>
      </w:r>
      <w:r w:rsidRPr="0022531B">
        <w:rPr>
          <w:rFonts w:ascii="Corbel" w:eastAsia="Times New Roman" w:hAnsi="Corbel" w:cs="Times New Roman"/>
          <w:b/>
          <w:lang w:eastAsia="sk-SK"/>
        </w:rPr>
        <w:tab/>
      </w:r>
    </w:p>
    <w:p w14:paraId="4080159A" w14:textId="5EF42BC8" w:rsidR="003B5528" w:rsidRPr="0022531B" w:rsidRDefault="003B5528" w:rsidP="007F55AC">
      <w:pPr>
        <w:widowControl w:val="0"/>
        <w:tabs>
          <w:tab w:val="left" w:pos="3544"/>
        </w:tabs>
        <w:spacing w:after="0" w:line="240" w:lineRule="auto"/>
        <w:ind w:left="570"/>
        <w:jc w:val="both"/>
        <w:rPr>
          <w:rFonts w:ascii="Corbel" w:eastAsia="Times New Roman" w:hAnsi="Corbel" w:cs="Times New Roman"/>
          <w:b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Sídlo: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0CC983C6" w14:textId="77777777" w:rsidR="003B5528" w:rsidRPr="0022531B" w:rsidRDefault="003B5528" w:rsidP="007F55AC">
      <w:pPr>
        <w:widowControl w:val="0"/>
        <w:tabs>
          <w:tab w:val="left" w:pos="567"/>
          <w:tab w:val="left" w:pos="3544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IČO: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29D0F9B4" w14:textId="77777777" w:rsidR="003B5528" w:rsidRPr="0022531B" w:rsidRDefault="003B5528" w:rsidP="007F55AC">
      <w:pPr>
        <w:widowControl w:val="0"/>
        <w:tabs>
          <w:tab w:val="left" w:pos="567"/>
          <w:tab w:val="left" w:pos="3544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DIČ: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51083FC3" w14:textId="77777777" w:rsidR="003B5528" w:rsidRPr="0022531B" w:rsidRDefault="003B5528" w:rsidP="007F55AC">
      <w:pPr>
        <w:widowControl w:val="0"/>
        <w:tabs>
          <w:tab w:val="left" w:pos="3544"/>
        </w:tabs>
        <w:spacing w:after="0" w:line="240" w:lineRule="auto"/>
        <w:ind w:left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Zapísaný: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4482FFB8" w14:textId="5840723E" w:rsidR="003B5528" w:rsidRPr="0022531B" w:rsidRDefault="003B5528" w:rsidP="007F55AC">
      <w:pPr>
        <w:widowControl w:val="0"/>
        <w:tabs>
          <w:tab w:val="left" w:pos="3544"/>
        </w:tabs>
        <w:spacing w:after="0" w:line="240" w:lineRule="auto"/>
        <w:ind w:left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Zastúpený: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7099148D" w14:textId="77777777" w:rsidR="003B5528" w:rsidRPr="0022531B" w:rsidRDefault="003B5528" w:rsidP="007F55AC">
      <w:pPr>
        <w:widowControl w:val="0"/>
        <w:tabs>
          <w:tab w:val="left" w:pos="3544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Bankové spojenie: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3BB655D7" w14:textId="77777777" w:rsidR="003B5528" w:rsidRPr="0022531B" w:rsidRDefault="003B5528" w:rsidP="007F55AC">
      <w:pPr>
        <w:widowControl w:val="0"/>
        <w:tabs>
          <w:tab w:val="left" w:pos="567"/>
          <w:tab w:val="left" w:pos="3544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číslo účtu:</w:t>
      </w:r>
    </w:p>
    <w:p w14:paraId="5D07F33E" w14:textId="77777777" w:rsidR="003B5528" w:rsidRPr="0022531B" w:rsidRDefault="003B5528" w:rsidP="007F55AC">
      <w:pPr>
        <w:widowControl w:val="0"/>
        <w:tabs>
          <w:tab w:val="left" w:pos="567"/>
          <w:tab w:val="left" w:pos="3544"/>
        </w:tabs>
        <w:spacing w:after="0" w:line="240" w:lineRule="auto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ab/>
      </w:r>
    </w:p>
    <w:p w14:paraId="150B7F12" w14:textId="77777777" w:rsidR="003B5528" w:rsidRPr="006B43E4" w:rsidRDefault="003B5528" w:rsidP="007F55AC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Corbel" w:eastAsia="Times New Roman" w:hAnsi="Corbel" w:cs="Times New Roman"/>
          <w:b/>
          <w:bCs/>
          <w:lang w:eastAsia="sk-SK"/>
        </w:rPr>
      </w:pPr>
      <w:r w:rsidRPr="006B43E4">
        <w:rPr>
          <w:rFonts w:ascii="Corbel" w:eastAsia="Times New Roman" w:hAnsi="Corbel" w:cs="Times New Roman"/>
          <w:b/>
          <w:bCs/>
          <w:lang w:eastAsia="sk-SK"/>
        </w:rPr>
        <w:t>Osoby oprávnené konať vo veciach:</w:t>
      </w:r>
    </w:p>
    <w:p w14:paraId="75169E71" w14:textId="77777777" w:rsidR="003B5528" w:rsidRPr="0022531B" w:rsidRDefault="003B5528" w:rsidP="007F55AC">
      <w:pPr>
        <w:widowControl w:val="0"/>
        <w:tabs>
          <w:tab w:val="left" w:pos="3261"/>
        </w:tabs>
        <w:spacing w:after="0" w:line="240" w:lineRule="auto"/>
        <w:ind w:left="2700" w:hanging="2133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 xml:space="preserve">a) zmluvných: </w:t>
      </w:r>
    </w:p>
    <w:p w14:paraId="685461BE" w14:textId="10C0AB10" w:rsidR="003B5528" w:rsidRPr="0022531B" w:rsidRDefault="003B5528" w:rsidP="007F55AC">
      <w:pPr>
        <w:widowControl w:val="0"/>
        <w:tabs>
          <w:tab w:val="left" w:pos="3240"/>
        </w:tabs>
        <w:spacing w:after="0" w:line="240" w:lineRule="auto"/>
        <w:ind w:left="2700" w:hanging="2133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 xml:space="preserve">b) realizácie zmluvy: </w:t>
      </w:r>
    </w:p>
    <w:p w14:paraId="0836A2C0" w14:textId="035D9363" w:rsidR="003B5528" w:rsidRPr="0022531B" w:rsidRDefault="003A7D08" w:rsidP="007F55AC">
      <w:pPr>
        <w:widowControl w:val="0"/>
        <w:spacing w:after="0" w:line="240" w:lineRule="auto"/>
        <w:ind w:firstLine="567"/>
        <w:rPr>
          <w:rFonts w:ascii="Corbel" w:eastAsia="Times New Roman" w:hAnsi="Corbel" w:cs="Times New Roman"/>
          <w:lang w:eastAsia="sk-SK"/>
        </w:rPr>
      </w:pPr>
      <w:r>
        <w:rPr>
          <w:rFonts w:ascii="Corbel" w:eastAsia="Times New Roman" w:hAnsi="Corbel" w:cs="Times New Roman"/>
          <w:lang w:eastAsia="sk-SK"/>
        </w:rPr>
        <w:t>t</w:t>
      </w:r>
      <w:r w:rsidR="003B5528" w:rsidRPr="0022531B">
        <w:rPr>
          <w:rFonts w:ascii="Corbel" w:eastAsia="Times New Roman" w:hAnsi="Corbel" w:cs="Times New Roman"/>
          <w:lang w:eastAsia="sk-SK"/>
        </w:rPr>
        <w:t>el.:</w:t>
      </w:r>
      <w:r w:rsidR="003B5528" w:rsidRPr="0022531B">
        <w:rPr>
          <w:rFonts w:ascii="Corbel" w:eastAsia="Times New Roman" w:hAnsi="Corbel" w:cs="Times New Roman"/>
          <w:lang w:eastAsia="sk-SK"/>
        </w:rPr>
        <w:tab/>
      </w:r>
    </w:p>
    <w:p w14:paraId="330E425E" w14:textId="77777777" w:rsidR="003B5528" w:rsidRPr="0022531B" w:rsidRDefault="003B5528" w:rsidP="007F55AC">
      <w:pPr>
        <w:widowControl w:val="0"/>
        <w:spacing w:after="0" w:line="240" w:lineRule="auto"/>
        <w:ind w:firstLine="567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E-mail:</w:t>
      </w:r>
      <w:r w:rsidRPr="0022531B">
        <w:rPr>
          <w:rFonts w:ascii="Corbel" w:eastAsia="Times New Roman" w:hAnsi="Corbel" w:cs="Times New Roman"/>
          <w:lang w:eastAsia="sk-SK"/>
        </w:rPr>
        <w:tab/>
      </w:r>
    </w:p>
    <w:p w14:paraId="4514E6D7" w14:textId="77777777" w:rsidR="003B5528" w:rsidRPr="0022531B" w:rsidRDefault="003B5528" w:rsidP="007F55AC">
      <w:pPr>
        <w:widowControl w:val="0"/>
        <w:tabs>
          <w:tab w:val="left" w:pos="3544"/>
        </w:tabs>
        <w:spacing w:after="0" w:line="240" w:lineRule="auto"/>
        <w:ind w:left="567"/>
        <w:jc w:val="both"/>
        <w:rPr>
          <w:rFonts w:ascii="Corbel" w:eastAsia="Times New Roman" w:hAnsi="Corbel" w:cs="Times New Roman"/>
          <w:lang w:eastAsia="sk-SK"/>
        </w:rPr>
      </w:pPr>
    </w:p>
    <w:p w14:paraId="4DE8A603" w14:textId="4E1D1734" w:rsidR="000A003B" w:rsidRDefault="003B5528" w:rsidP="007F55AC">
      <w:pPr>
        <w:spacing w:after="0" w:line="240" w:lineRule="auto"/>
        <w:ind w:firstLine="567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(ďalej len „</w:t>
      </w:r>
      <w:r w:rsidR="008A2D2D" w:rsidRPr="0022531B">
        <w:rPr>
          <w:rFonts w:ascii="Corbel" w:eastAsia="Times New Roman" w:hAnsi="Corbel" w:cs="Times New Roman"/>
          <w:b/>
          <w:lang w:eastAsia="sk-SK"/>
        </w:rPr>
        <w:t>P</w:t>
      </w:r>
      <w:r w:rsidRPr="0022531B">
        <w:rPr>
          <w:rFonts w:ascii="Corbel" w:eastAsia="Times New Roman" w:hAnsi="Corbel" w:cs="Times New Roman"/>
          <w:b/>
          <w:lang w:eastAsia="sk-SK"/>
        </w:rPr>
        <w:t>oskytovateľ</w:t>
      </w:r>
      <w:r w:rsidRPr="0022531B">
        <w:rPr>
          <w:rFonts w:ascii="Corbel" w:eastAsia="Times New Roman" w:hAnsi="Corbel" w:cs="Times New Roman"/>
          <w:lang w:eastAsia="sk-SK"/>
        </w:rPr>
        <w:t>“)</w:t>
      </w:r>
    </w:p>
    <w:p w14:paraId="17B1FDCE" w14:textId="71B9E8E1" w:rsidR="0012378E" w:rsidRDefault="0012378E" w:rsidP="007F55AC">
      <w:pPr>
        <w:spacing w:after="0" w:line="240" w:lineRule="auto"/>
        <w:ind w:left="567"/>
        <w:rPr>
          <w:rFonts w:ascii="Corbel" w:eastAsia="Times New Roman" w:hAnsi="Corbel" w:cs="Times New Roman"/>
          <w:lang w:eastAsia="sk-SK"/>
        </w:rPr>
      </w:pPr>
      <w:r>
        <w:rPr>
          <w:rFonts w:ascii="Corbel" w:eastAsia="Times New Roman" w:hAnsi="Corbel" w:cs="Times New Roman"/>
          <w:lang w:eastAsia="sk-SK"/>
        </w:rPr>
        <w:t xml:space="preserve">(ďalej spolu </w:t>
      </w:r>
      <w:r w:rsidR="001308B6">
        <w:rPr>
          <w:rFonts w:ascii="Corbel" w:eastAsia="Times New Roman" w:hAnsi="Corbel" w:cs="Times New Roman"/>
          <w:lang w:eastAsia="sk-SK"/>
        </w:rPr>
        <w:t xml:space="preserve">Poskytovateľ a Objednávateľ </w:t>
      </w:r>
      <w:r>
        <w:rPr>
          <w:rFonts w:ascii="Corbel" w:eastAsia="Times New Roman" w:hAnsi="Corbel" w:cs="Times New Roman"/>
          <w:lang w:eastAsia="sk-SK"/>
        </w:rPr>
        <w:t>aj ako „zmluvné strany“, jednotlivo ako „zmluvná strana“)</w:t>
      </w:r>
    </w:p>
    <w:p w14:paraId="782CC80C" w14:textId="77777777" w:rsidR="00281B6F" w:rsidRPr="0022531B" w:rsidRDefault="00281B6F" w:rsidP="007F55AC">
      <w:pPr>
        <w:spacing w:after="0" w:line="240" w:lineRule="auto"/>
        <w:ind w:firstLine="567"/>
        <w:rPr>
          <w:rFonts w:ascii="Corbel" w:eastAsia="Times New Roman" w:hAnsi="Corbel" w:cs="Times New Roman"/>
          <w:lang w:eastAsia="sk-SK"/>
        </w:rPr>
      </w:pPr>
    </w:p>
    <w:p w14:paraId="5779F720" w14:textId="77777777" w:rsidR="00C50120" w:rsidRDefault="00C50120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</w:p>
    <w:p w14:paraId="7135AE1C" w14:textId="03907234" w:rsidR="00F7515F" w:rsidRPr="0022531B" w:rsidRDefault="00F7515F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 xml:space="preserve">Článok II. </w:t>
      </w:r>
    </w:p>
    <w:p w14:paraId="33654D07" w14:textId="77777777" w:rsidR="00F7515F" w:rsidRDefault="00F7515F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Úvodné ustanovenia</w:t>
      </w:r>
    </w:p>
    <w:p w14:paraId="132B23BB" w14:textId="77777777" w:rsidR="001B6819" w:rsidRPr="001B6819" w:rsidRDefault="001B6819" w:rsidP="007F55AC">
      <w:pPr>
        <w:spacing w:line="240" w:lineRule="auto"/>
      </w:pPr>
    </w:p>
    <w:p w14:paraId="13C325E7" w14:textId="23B4D13A" w:rsidR="00F7515F" w:rsidRPr="0022531B" w:rsidRDefault="00A94F11" w:rsidP="007F55AC">
      <w:pPr>
        <w:pStyle w:val="Odsekzoznamu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Objednávateľ na plnenie svojich zákonných úloh pre</w:t>
      </w:r>
      <w:r w:rsidR="000D244F" w:rsidRPr="0022531B">
        <w:rPr>
          <w:rFonts w:ascii="Corbel" w:hAnsi="Corbel" w:cs="Times New Roman"/>
        </w:rPr>
        <w:t>vádzkuj</w:t>
      </w:r>
      <w:r w:rsidRPr="0022531B">
        <w:rPr>
          <w:rFonts w:ascii="Corbel" w:hAnsi="Corbel" w:cs="Times New Roman"/>
        </w:rPr>
        <w:t xml:space="preserve">e </w:t>
      </w:r>
      <w:r w:rsidR="00763A2C">
        <w:rPr>
          <w:rFonts w:ascii="Corbel" w:hAnsi="Corbel" w:cs="Times New Roman"/>
        </w:rPr>
        <w:t xml:space="preserve">certifikovaný informačný </w:t>
      </w:r>
      <w:r w:rsidR="00B14588" w:rsidRPr="00A07D69">
        <w:rPr>
          <w:rFonts w:ascii="Corbel" w:hAnsi="Corbel" w:cs="Times New Roman"/>
        </w:rPr>
        <w:t>systém elektronickej správy registratúry a obehu dokumentov pre Univerzitu Komenského v</w:t>
      </w:r>
      <w:r w:rsidR="003D07A9">
        <w:rPr>
          <w:rFonts w:ascii="Corbel" w:hAnsi="Corbel" w:cs="Times New Roman"/>
        </w:rPr>
        <w:t> </w:t>
      </w:r>
      <w:r w:rsidR="00B14588" w:rsidRPr="00A07D69">
        <w:rPr>
          <w:rFonts w:ascii="Corbel" w:hAnsi="Corbel" w:cs="Times New Roman"/>
        </w:rPr>
        <w:t>Bratislave</w:t>
      </w:r>
      <w:r w:rsidR="003D07A9">
        <w:rPr>
          <w:rFonts w:ascii="Corbel" w:hAnsi="Corbel" w:cs="Times New Roman"/>
        </w:rPr>
        <w:t>, vrátane certifikovaného elektronického</w:t>
      </w:r>
      <w:r w:rsidR="003D07A9" w:rsidRPr="007651D3">
        <w:rPr>
          <w:rFonts w:ascii="Corbel" w:hAnsi="Corbel" w:cs="Times New Roman"/>
        </w:rPr>
        <w:t xml:space="preserve"> informačného systému </w:t>
      </w:r>
      <w:r w:rsidR="003D07A9">
        <w:rPr>
          <w:rFonts w:ascii="Corbel" w:hAnsi="Corbel" w:cs="Times New Roman"/>
        </w:rPr>
        <w:t>na  správu registratúry s kolobehom interných dokumentov</w:t>
      </w:r>
      <w:r w:rsidR="007013DE">
        <w:rPr>
          <w:rFonts w:ascii="Corbel" w:hAnsi="Corbel" w:cs="Times New Roman"/>
        </w:rPr>
        <w:t xml:space="preserve"> „</w:t>
      </w:r>
      <w:proofErr w:type="spellStart"/>
      <w:r w:rsidR="003D07A9">
        <w:rPr>
          <w:rFonts w:ascii="Corbel" w:hAnsi="Corbel" w:cs="Times New Roman"/>
        </w:rPr>
        <w:t>Document</w:t>
      </w:r>
      <w:proofErr w:type="spellEnd"/>
      <w:r w:rsidR="003D07A9">
        <w:rPr>
          <w:rFonts w:ascii="Corbel" w:hAnsi="Corbel" w:cs="Times New Roman"/>
        </w:rPr>
        <w:t xml:space="preserve"> Management</w:t>
      </w:r>
      <w:r w:rsidR="00C80468">
        <w:rPr>
          <w:rFonts w:ascii="Corbel" w:hAnsi="Corbel" w:cs="Times New Roman"/>
        </w:rPr>
        <w:t xml:space="preserve"> </w:t>
      </w:r>
      <w:proofErr w:type="spellStart"/>
      <w:r w:rsidR="003D07A9">
        <w:rPr>
          <w:rFonts w:ascii="Corbel" w:hAnsi="Corbel" w:cs="Times New Roman"/>
        </w:rPr>
        <w:t>System</w:t>
      </w:r>
      <w:proofErr w:type="spellEnd"/>
      <w:r w:rsidR="003D07A9">
        <w:rPr>
          <w:rFonts w:ascii="Corbel" w:hAnsi="Corbel" w:cs="Times New Roman"/>
        </w:rPr>
        <w:t>“</w:t>
      </w:r>
      <w:r w:rsidR="00B14588" w:rsidRPr="0022531B" w:rsidDel="00B14588">
        <w:rPr>
          <w:rFonts w:ascii="Corbel" w:hAnsi="Corbel" w:cs="Times New Roman"/>
        </w:rPr>
        <w:t xml:space="preserve"> </w:t>
      </w:r>
      <w:r w:rsidRPr="0022531B">
        <w:rPr>
          <w:rFonts w:ascii="Corbel" w:hAnsi="Corbel" w:cs="Times New Roman"/>
        </w:rPr>
        <w:t>(ďalej len „</w:t>
      </w:r>
      <w:r w:rsidR="00C80468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ystém“)</w:t>
      </w:r>
      <w:r w:rsidR="009B56BB">
        <w:rPr>
          <w:rFonts w:ascii="Corbel" w:hAnsi="Corbel" w:cs="Times New Roman"/>
        </w:rPr>
        <w:t>.</w:t>
      </w:r>
    </w:p>
    <w:p w14:paraId="4091BF3F" w14:textId="1D2D2AF5" w:rsidR="009949B9" w:rsidRPr="0022531B" w:rsidRDefault="00A94F11" w:rsidP="007F55AC">
      <w:pPr>
        <w:pStyle w:val="Odsekzoznamu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lastRenderedPageBreak/>
        <w:t xml:space="preserve">Objednávateľ </w:t>
      </w:r>
      <w:r w:rsidR="0069141A" w:rsidRPr="0022531B">
        <w:rPr>
          <w:rFonts w:ascii="Corbel" w:hAnsi="Corbel" w:cs="Times New Roman"/>
        </w:rPr>
        <w:t xml:space="preserve">v súlade s bodom 2.1 </w:t>
      </w:r>
      <w:r w:rsidR="007013DE">
        <w:rPr>
          <w:rFonts w:ascii="Corbel" w:hAnsi="Corbel" w:cs="Times New Roman"/>
        </w:rPr>
        <w:t xml:space="preserve">tejto zmluvy </w:t>
      </w:r>
      <w:r w:rsidR="0069141A" w:rsidRPr="0022531B">
        <w:rPr>
          <w:rFonts w:ascii="Corbel" w:hAnsi="Corbel" w:cs="Times New Roman"/>
        </w:rPr>
        <w:t xml:space="preserve">ďalej </w:t>
      </w:r>
      <w:r w:rsidRPr="0022531B">
        <w:rPr>
          <w:rFonts w:ascii="Corbel" w:hAnsi="Corbel" w:cs="Times New Roman"/>
        </w:rPr>
        <w:t>potrebuje</w:t>
      </w:r>
      <w:r w:rsidR="0069141A" w:rsidRPr="0022531B">
        <w:rPr>
          <w:rFonts w:ascii="Corbel" w:hAnsi="Corbel" w:cs="Times New Roman"/>
        </w:rPr>
        <w:t xml:space="preserve"> </w:t>
      </w:r>
      <w:r w:rsidRPr="0022531B">
        <w:rPr>
          <w:rFonts w:ascii="Corbel" w:hAnsi="Corbel" w:cs="Times New Roman"/>
        </w:rPr>
        <w:t xml:space="preserve">zabezpečiť technickú podporu prevádzky, údržbu a rozvoj </w:t>
      </w:r>
      <w:r w:rsidR="007013DE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</w:t>
      </w:r>
      <w:r w:rsidR="006D0E2E" w:rsidRPr="0022531B">
        <w:rPr>
          <w:rFonts w:ascii="Corbel" w:hAnsi="Corbel" w:cs="Times New Roman"/>
        </w:rPr>
        <w:t>u</w:t>
      </w:r>
      <w:r w:rsidRPr="0022531B">
        <w:rPr>
          <w:rFonts w:ascii="Corbel" w:hAnsi="Corbel" w:cs="Times New Roman"/>
        </w:rPr>
        <w:t xml:space="preserve"> počas obdobia trvania </w:t>
      </w:r>
      <w:r w:rsidR="007013DE">
        <w:rPr>
          <w:rFonts w:ascii="Corbel" w:hAnsi="Corbel" w:cs="Times New Roman"/>
        </w:rPr>
        <w:t xml:space="preserve">tejto </w:t>
      </w:r>
      <w:r w:rsidRPr="0022531B">
        <w:rPr>
          <w:rFonts w:ascii="Corbel" w:hAnsi="Corbel" w:cs="Times New Roman"/>
        </w:rPr>
        <w:t>zmluvy.</w:t>
      </w:r>
    </w:p>
    <w:p w14:paraId="74BCCDB6" w14:textId="77777777" w:rsidR="00AD4714" w:rsidRPr="007651D3" w:rsidRDefault="00AD4714" w:rsidP="007F55AC">
      <w:pPr>
        <w:pStyle w:val="Odsekzoznamu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7651D3">
        <w:rPr>
          <w:rFonts w:ascii="Corbel" w:hAnsi="Corbel" w:cs="Times New Roman"/>
        </w:rPr>
        <w:t>Táto zmluva je uzatvorená v súlade s výsledkom verejného obstarávania</w:t>
      </w:r>
      <w:r>
        <w:rPr>
          <w:rFonts w:ascii="Corbel" w:hAnsi="Corbel" w:cs="Times New Roman"/>
        </w:rPr>
        <w:t xml:space="preserve"> nadlimitnej zákazky</w:t>
      </w:r>
      <w:r w:rsidRPr="007651D3">
        <w:rPr>
          <w:rFonts w:ascii="Corbel" w:hAnsi="Corbel" w:cs="Times New Roman"/>
        </w:rPr>
        <w:t xml:space="preserve"> </w:t>
      </w:r>
      <w:r>
        <w:rPr>
          <w:rFonts w:ascii="Corbel" w:hAnsi="Corbel" w:cs="Times New Roman"/>
        </w:rPr>
        <w:t>s názvom</w:t>
      </w:r>
      <w:r w:rsidRPr="007651D3">
        <w:rPr>
          <w:rFonts w:ascii="Corbel" w:hAnsi="Corbel" w:cs="Times New Roman"/>
        </w:rPr>
        <w:t xml:space="preserve"> </w:t>
      </w:r>
      <w:r w:rsidRPr="0086607C">
        <w:rPr>
          <w:rFonts w:ascii="Corbel" w:hAnsi="Corbel" w:cs="Times New Roman"/>
          <w:b/>
          <w:bCs/>
        </w:rPr>
        <w:t>„Automatizovaný systém elektronickej správy registratúry a obehu dokumentov pre Univerzitu Komenského v Bratislave“.</w:t>
      </w:r>
    </w:p>
    <w:p w14:paraId="29162D39" w14:textId="77777777" w:rsidR="00684473" w:rsidRPr="0022531B" w:rsidRDefault="00684473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639EC70E" w14:textId="77777777" w:rsidR="009949B9" w:rsidRPr="0022531B" w:rsidRDefault="009949B9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III.</w:t>
      </w:r>
    </w:p>
    <w:p w14:paraId="7C86D018" w14:textId="0926E53D" w:rsidR="00BB1A1F" w:rsidRDefault="009949B9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Predmet zmluvy</w:t>
      </w:r>
    </w:p>
    <w:p w14:paraId="3D5E7EBD" w14:textId="77777777" w:rsidR="001254DD" w:rsidRPr="001254DD" w:rsidRDefault="001254DD" w:rsidP="007F55AC">
      <w:pPr>
        <w:spacing w:line="240" w:lineRule="auto"/>
      </w:pPr>
    </w:p>
    <w:p w14:paraId="2FCFEBEC" w14:textId="47ADB1B5" w:rsidR="009949B9" w:rsidRPr="0022531B" w:rsidRDefault="007B35C0" w:rsidP="007F55AC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Predmetom tejto zmluvy je zabezpečenie služieb technickej podpory prevádzky, údržby a rozvoja sof</w:t>
      </w:r>
      <w:r w:rsidR="00AA2189" w:rsidRPr="0022531B">
        <w:rPr>
          <w:rFonts w:ascii="Corbel" w:hAnsi="Corbel" w:cs="Times New Roman"/>
        </w:rPr>
        <w:t>tvérového riešenia</w:t>
      </w:r>
      <w:r w:rsidRPr="0022531B">
        <w:rPr>
          <w:rFonts w:ascii="Corbel" w:hAnsi="Corbel" w:cs="Times New Roman"/>
        </w:rPr>
        <w:t xml:space="preserve"> </w:t>
      </w:r>
      <w:r w:rsidR="006000E3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 xml:space="preserve">ystému z dôvodu zabezpečenia jeho riadnej prevádzkyschopnosti a úprav funkcionalít tak, aby mohla byť zabezpečená </w:t>
      </w:r>
      <w:proofErr w:type="spellStart"/>
      <w:r w:rsidRPr="0022531B">
        <w:rPr>
          <w:rFonts w:ascii="Corbel" w:hAnsi="Corbel" w:cs="Times New Roman"/>
        </w:rPr>
        <w:t>interoperabilita</w:t>
      </w:r>
      <w:proofErr w:type="spellEnd"/>
      <w:r w:rsidRPr="0022531B">
        <w:rPr>
          <w:rFonts w:ascii="Corbel" w:hAnsi="Corbel" w:cs="Times New Roman"/>
        </w:rPr>
        <w:t xml:space="preserve"> so všetkými informačnými systémami, s ktorými je </w:t>
      </w:r>
      <w:r w:rsidR="00BB4D50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 integrovaný.</w:t>
      </w:r>
    </w:p>
    <w:p w14:paraId="0818E520" w14:textId="7200FD42" w:rsidR="002B3EA8" w:rsidRPr="0046389B" w:rsidRDefault="00240EDC" w:rsidP="007F55AC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bookmarkStart w:id="0" w:name="_Hlk22581381"/>
      <w:r w:rsidRPr="0022531B">
        <w:rPr>
          <w:rFonts w:ascii="Corbel" w:hAnsi="Corbel" w:cs="Times New Roman"/>
        </w:rPr>
        <w:t xml:space="preserve">Poskytovateľ sa zaväzuje poskytnúť Objednávateľovi </w:t>
      </w:r>
      <w:r w:rsidR="00BD435F" w:rsidRPr="0022531B">
        <w:rPr>
          <w:rFonts w:ascii="Corbel" w:hAnsi="Corbel" w:cs="Times New Roman"/>
        </w:rPr>
        <w:t xml:space="preserve">služby technickej podpory prevádzky, údržby a rozvoja </w:t>
      </w:r>
      <w:r w:rsidR="00BB1A1F">
        <w:rPr>
          <w:rFonts w:ascii="Corbel" w:hAnsi="Corbel" w:cs="Times New Roman"/>
        </w:rPr>
        <w:t>s</w:t>
      </w:r>
      <w:r w:rsidR="00BD435F" w:rsidRPr="0022531B">
        <w:rPr>
          <w:rFonts w:ascii="Corbel" w:hAnsi="Corbel" w:cs="Times New Roman"/>
        </w:rPr>
        <w:t>ystému</w:t>
      </w:r>
      <w:r w:rsidRPr="0022531B">
        <w:rPr>
          <w:rFonts w:ascii="Corbel" w:hAnsi="Corbel" w:cs="Times New Roman"/>
        </w:rPr>
        <w:t xml:space="preserve"> (ďalej len „Služby“</w:t>
      </w:r>
      <w:r w:rsidR="00DD221A">
        <w:rPr>
          <w:rFonts w:ascii="Corbel" w:hAnsi="Corbel" w:cs="Times New Roman"/>
        </w:rPr>
        <w:t>, alebo aj „predmet zmluvy“</w:t>
      </w:r>
      <w:r w:rsidRPr="0022531B">
        <w:rPr>
          <w:rFonts w:ascii="Corbel" w:hAnsi="Corbel" w:cs="Times New Roman"/>
        </w:rPr>
        <w:t>)</w:t>
      </w:r>
      <w:r w:rsidR="00BD435F" w:rsidRPr="0022531B">
        <w:rPr>
          <w:rFonts w:ascii="Corbel" w:hAnsi="Corbel" w:cs="Times New Roman"/>
        </w:rPr>
        <w:t xml:space="preserve"> v  rozsahu</w:t>
      </w:r>
      <w:r w:rsidR="00687BF1">
        <w:rPr>
          <w:rFonts w:ascii="Corbel" w:hAnsi="Corbel" w:cs="Times New Roman"/>
        </w:rPr>
        <w:t>, ktorý je bližšie špecifikovaný v </w:t>
      </w:r>
      <w:r w:rsidR="001A582E">
        <w:rPr>
          <w:rFonts w:ascii="Corbel" w:hAnsi="Corbel" w:cs="Times New Roman"/>
        </w:rPr>
        <w:t>P</w:t>
      </w:r>
      <w:r w:rsidR="00687BF1">
        <w:rPr>
          <w:rFonts w:ascii="Corbel" w:hAnsi="Corbel" w:cs="Times New Roman"/>
        </w:rPr>
        <w:t>rílohe č. 1</w:t>
      </w:r>
      <w:r w:rsidR="00BB1A1F">
        <w:rPr>
          <w:rFonts w:ascii="Corbel" w:hAnsi="Corbel" w:cs="Times New Roman"/>
        </w:rPr>
        <w:t>c</w:t>
      </w:r>
      <w:r w:rsidR="00687BF1">
        <w:rPr>
          <w:rFonts w:ascii="Corbel" w:hAnsi="Corbel" w:cs="Times New Roman"/>
        </w:rPr>
        <w:t xml:space="preserve"> tejto zmluvy.</w:t>
      </w:r>
      <w:bookmarkEnd w:id="0"/>
    </w:p>
    <w:p w14:paraId="7EB3E2C2" w14:textId="77777777" w:rsidR="007528D5" w:rsidRDefault="006D504D" w:rsidP="007F55AC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Poskytovateľ sa zaväzuje</w:t>
      </w:r>
      <w:r w:rsidR="009A57DF">
        <w:rPr>
          <w:rFonts w:ascii="Corbel" w:hAnsi="Corbel" w:cs="Times New Roman"/>
        </w:rPr>
        <w:t xml:space="preserve"> realizovať </w:t>
      </w:r>
      <w:r w:rsidR="0046389B">
        <w:rPr>
          <w:rFonts w:ascii="Corbel" w:hAnsi="Corbel" w:cs="Times New Roman"/>
        </w:rPr>
        <w:t>p</w:t>
      </w:r>
      <w:r w:rsidR="00A54A2D" w:rsidRPr="0022531B">
        <w:rPr>
          <w:rFonts w:ascii="Corbel" w:hAnsi="Corbel" w:cs="Times New Roman"/>
        </w:rPr>
        <w:t>ožiadavky na úpravu, rozvoj, pomoc</w:t>
      </w:r>
      <w:r w:rsidR="00BC6338" w:rsidRPr="0022531B">
        <w:rPr>
          <w:rFonts w:ascii="Corbel" w:hAnsi="Corbel" w:cs="Times New Roman"/>
        </w:rPr>
        <w:t xml:space="preserve"> či nový vývoj v rámci </w:t>
      </w:r>
      <w:r w:rsidR="00A157AF" w:rsidRPr="0022531B">
        <w:rPr>
          <w:rFonts w:ascii="Corbel" w:hAnsi="Corbel" w:cs="Times New Roman"/>
        </w:rPr>
        <w:t>servisn</w:t>
      </w:r>
      <w:r w:rsidR="000C2682" w:rsidRPr="0022531B">
        <w:rPr>
          <w:rFonts w:ascii="Corbel" w:hAnsi="Corbel" w:cs="Times New Roman"/>
        </w:rPr>
        <w:t>ý</w:t>
      </w:r>
      <w:r w:rsidR="00A157AF" w:rsidRPr="0022531B">
        <w:rPr>
          <w:rFonts w:ascii="Corbel" w:hAnsi="Corbel" w:cs="Times New Roman"/>
        </w:rPr>
        <w:t>ch</w:t>
      </w:r>
      <w:r w:rsidR="000C2682" w:rsidRPr="0022531B">
        <w:rPr>
          <w:rFonts w:ascii="Corbel" w:hAnsi="Corbel" w:cs="Times New Roman"/>
        </w:rPr>
        <w:t xml:space="preserve"> </w:t>
      </w:r>
      <w:r w:rsidR="00A157AF" w:rsidRPr="0022531B">
        <w:rPr>
          <w:rFonts w:ascii="Corbel" w:hAnsi="Corbel" w:cs="Times New Roman"/>
        </w:rPr>
        <w:t>a </w:t>
      </w:r>
      <w:r w:rsidR="00A54A2D" w:rsidRPr="0022531B">
        <w:rPr>
          <w:rFonts w:ascii="Corbel" w:hAnsi="Corbel" w:cs="Times New Roman"/>
        </w:rPr>
        <w:t>konzult</w:t>
      </w:r>
      <w:r w:rsidR="00A157AF" w:rsidRPr="0022531B">
        <w:rPr>
          <w:rFonts w:ascii="Corbel" w:hAnsi="Corbel" w:cs="Times New Roman"/>
        </w:rPr>
        <w:t>ačn</w:t>
      </w:r>
      <w:r w:rsidR="000C2682" w:rsidRPr="0022531B">
        <w:rPr>
          <w:rFonts w:ascii="Corbel" w:hAnsi="Corbel" w:cs="Times New Roman"/>
        </w:rPr>
        <w:t>ý</w:t>
      </w:r>
      <w:r w:rsidR="00A157AF" w:rsidRPr="0022531B">
        <w:rPr>
          <w:rFonts w:ascii="Corbel" w:hAnsi="Corbel" w:cs="Times New Roman"/>
        </w:rPr>
        <w:t>ch hod</w:t>
      </w:r>
      <w:r w:rsidR="000C2682" w:rsidRPr="0022531B">
        <w:rPr>
          <w:rFonts w:ascii="Corbel" w:hAnsi="Corbel" w:cs="Times New Roman"/>
        </w:rPr>
        <w:t>í</w:t>
      </w:r>
      <w:r w:rsidR="00A157AF" w:rsidRPr="0022531B">
        <w:rPr>
          <w:rFonts w:ascii="Corbel" w:hAnsi="Corbel" w:cs="Times New Roman"/>
        </w:rPr>
        <w:t>n</w:t>
      </w:r>
      <w:r w:rsidR="00A54A2D" w:rsidRPr="0022531B">
        <w:rPr>
          <w:rFonts w:ascii="Corbel" w:hAnsi="Corbel" w:cs="Times New Roman"/>
        </w:rPr>
        <w:t xml:space="preserve"> v príslušnom zákazníckom </w:t>
      </w:r>
      <w:proofErr w:type="spellStart"/>
      <w:r w:rsidR="00A54A2D" w:rsidRPr="0022531B">
        <w:rPr>
          <w:rFonts w:ascii="Corbel" w:hAnsi="Corbel" w:cs="Times New Roman"/>
        </w:rPr>
        <w:t>helpdesko</w:t>
      </w:r>
      <w:r w:rsidR="000C2682" w:rsidRPr="0022531B">
        <w:rPr>
          <w:rFonts w:ascii="Corbel" w:hAnsi="Corbel" w:cs="Times New Roman"/>
        </w:rPr>
        <w:t>vo</w:t>
      </w:r>
      <w:r w:rsidR="00A54A2D" w:rsidRPr="0022531B">
        <w:rPr>
          <w:rFonts w:ascii="Corbel" w:hAnsi="Corbel" w:cs="Times New Roman"/>
        </w:rPr>
        <w:t>m</w:t>
      </w:r>
      <w:proofErr w:type="spellEnd"/>
      <w:r w:rsidR="00A54A2D" w:rsidRPr="0022531B">
        <w:rPr>
          <w:rFonts w:ascii="Corbel" w:hAnsi="Corbel" w:cs="Times New Roman"/>
        </w:rPr>
        <w:t xml:space="preserve"> kanále poskytovateľa na adrese </w:t>
      </w:r>
      <w:r w:rsidR="00274CE2" w:rsidRPr="004D20D9">
        <w:rPr>
          <w:rFonts w:ascii="Corbel" w:hAnsi="Corbel" w:cs="Times New Roman"/>
          <w:highlight w:val="yellow"/>
        </w:rPr>
        <w:t>(</w:t>
      </w:r>
      <w:r w:rsidR="00274CE2" w:rsidRPr="004D20D9">
        <w:rPr>
          <w:rFonts w:ascii="Corbel" w:hAnsi="Corbel" w:cs="Times New Roman"/>
          <w:i/>
          <w:highlight w:val="yellow"/>
        </w:rPr>
        <w:t>doplní úspešný uchádzač</w:t>
      </w:r>
      <w:r w:rsidR="007528D5">
        <w:rPr>
          <w:rFonts w:ascii="Corbel" w:hAnsi="Corbel" w:cs="Times New Roman"/>
        </w:rPr>
        <w:t xml:space="preserve">), </w:t>
      </w:r>
      <w:r w:rsidR="007528D5" w:rsidRPr="007528D5">
        <w:rPr>
          <w:rFonts w:ascii="Corbel" w:hAnsi="Corbel" w:cs="Times New Roman"/>
        </w:rPr>
        <w:t xml:space="preserve">telefonicky na čísle </w:t>
      </w:r>
      <w:r w:rsidR="007528D5" w:rsidRPr="007528D5">
        <w:rPr>
          <w:rFonts w:ascii="Corbel" w:hAnsi="Corbel" w:cs="Times New Roman"/>
          <w:highlight w:val="yellow"/>
        </w:rPr>
        <w:t>(</w:t>
      </w:r>
      <w:r w:rsidR="007528D5" w:rsidRPr="007528D5">
        <w:rPr>
          <w:rFonts w:ascii="Corbel" w:hAnsi="Corbel" w:cs="Times New Roman"/>
          <w:i/>
          <w:highlight w:val="yellow"/>
        </w:rPr>
        <w:t>doplní úspešný uchádzač</w:t>
      </w:r>
      <w:r w:rsidR="007528D5" w:rsidRPr="007528D5">
        <w:rPr>
          <w:rFonts w:ascii="Corbel" w:hAnsi="Corbel" w:cs="Times New Roman"/>
          <w:i/>
          <w:iCs/>
        </w:rPr>
        <w:t xml:space="preserve">), </w:t>
      </w:r>
      <w:r w:rsidR="007528D5" w:rsidRPr="007528D5">
        <w:rPr>
          <w:rFonts w:ascii="Corbel" w:hAnsi="Corbel" w:cs="Times New Roman"/>
        </w:rPr>
        <w:t>prípadne prostredníctvom web aplikácie Poskytovateľa.</w:t>
      </w:r>
    </w:p>
    <w:p w14:paraId="44A85097" w14:textId="77777777" w:rsidR="005F4C89" w:rsidRDefault="00623A0B" w:rsidP="007F55AC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7528D5">
        <w:rPr>
          <w:rFonts w:ascii="Corbel" w:hAnsi="Corbel" w:cs="Times New Roman"/>
        </w:rPr>
        <w:t xml:space="preserve">Objednávateľ sa zaväzuje zaplatiť Poskytovateľovi za </w:t>
      </w:r>
      <w:r w:rsidR="00353E09" w:rsidRPr="007528D5">
        <w:rPr>
          <w:rFonts w:ascii="Corbel" w:hAnsi="Corbel" w:cs="Times New Roman"/>
        </w:rPr>
        <w:t>s</w:t>
      </w:r>
      <w:r w:rsidRPr="007528D5">
        <w:rPr>
          <w:rFonts w:ascii="Corbel" w:hAnsi="Corbel" w:cs="Times New Roman"/>
        </w:rPr>
        <w:t xml:space="preserve">ystém a za riadne a včas poskytnuté Služby cenu dohodnutú podľa článku </w:t>
      </w:r>
      <w:r w:rsidR="00104FBB" w:rsidRPr="007528D5">
        <w:rPr>
          <w:rFonts w:ascii="Corbel" w:hAnsi="Corbel" w:cs="Times New Roman"/>
        </w:rPr>
        <w:t>V</w:t>
      </w:r>
      <w:r w:rsidR="00353E09" w:rsidRPr="007528D5">
        <w:rPr>
          <w:rFonts w:ascii="Corbel" w:hAnsi="Corbel" w:cs="Times New Roman"/>
        </w:rPr>
        <w:t>.</w:t>
      </w:r>
      <w:r w:rsidRPr="007528D5">
        <w:rPr>
          <w:rFonts w:ascii="Corbel" w:hAnsi="Corbel" w:cs="Times New Roman"/>
        </w:rPr>
        <w:t xml:space="preserve"> </w:t>
      </w:r>
      <w:r w:rsidR="00353E09" w:rsidRPr="007528D5">
        <w:rPr>
          <w:rFonts w:ascii="Corbel" w:hAnsi="Corbel" w:cs="Times New Roman"/>
        </w:rPr>
        <w:t xml:space="preserve">tejto </w:t>
      </w:r>
      <w:r w:rsidR="00DC39BA" w:rsidRPr="007528D5">
        <w:rPr>
          <w:rFonts w:ascii="Corbel" w:hAnsi="Corbel" w:cs="Times New Roman"/>
        </w:rPr>
        <w:t>zmluv</w:t>
      </w:r>
      <w:r w:rsidRPr="007528D5">
        <w:rPr>
          <w:rFonts w:ascii="Corbel" w:hAnsi="Corbel" w:cs="Times New Roman"/>
        </w:rPr>
        <w:t xml:space="preserve">y </w:t>
      </w:r>
      <w:r w:rsidR="00353E09" w:rsidRPr="007528D5">
        <w:rPr>
          <w:rFonts w:ascii="Corbel" w:hAnsi="Corbel" w:cs="Times New Roman"/>
        </w:rPr>
        <w:t xml:space="preserve"> a </w:t>
      </w:r>
      <w:r w:rsidRPr="007528D5">
        <w:rPr>
          <w:rFonts w:ascii="Corbel" w:hAnsi="Corbel" w:cs="Times New Roman"/>
        </w:rPr>
        <w:t xml:space="preserve">za podmienok stanovených v tejto </w:t>
      </w:r>
      <w:r w:rsidR="00DC39BA" w:rsidRPr="007528D5">
        <w:rPr>
          <w:rFonts w:ascii="Corbel" w:hAnsi="Corbel" w:cs="Times New Roman"/>
        </w:rPr>
        <w:t>zmluv</w:t>
      </w:r>
      <w:r w:rsidRPr="007528D5">
        <w:rPr>
          <w:rFonts w:ascii="Corbel" w:hAnsi="Corbel" w:cs="Times New Roman"/>
        </w:rPr>
        <w:t>e.</w:t>
      </w:r>
    </w:p>
    <w:p w14:paraId="50DAAE39" w14:textId="6EFEEBC8" w:rsidR="00E51FCC" w:rsidRPr="005F4C89" w:rsidRDefault="00224303" w:rsidP="007F55AC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5F4C89">
        <w:rPr>
          <w:rFonts w:ascii="Corbel" w:hAnsi="Corbel" w:cs="Times New Roman"/>
        </w:rPr>
        <w:t>Služb</w:t>
      </w:r>
      <w:r w:rsidR="00E51FCC" w:rsidRPr="005F4C89">
        <w:rPr>
          <w:rFonts w:ascii="Corbel" w:hAnsi="Corbel" w:cs="Times New Roman"/>
        </w:rPr>
        <w:t>y podľa bodu 5.4 písm. b) tejto zmluvy</w:t>
      </w:r>
      <w:r w:rsidRPr="005F4C89">
        <w:rPr>
          <w:rFonts w:ascii="Corbel" w:hAnsi="Corbel" w:cs="Times New Roman"/>
        </w:rPr>
        <w:t xml:space="preserve"> bud</w:t>
      </w:r>
      <w:r w:rsidR="00E51FCC" w:rsidRPr="005F4C89">
        <w:rPr>
          <w:rFonts w:ascii="Corbel" w:hAnsi="Corbel" w:cs="Times New Roman"/>
        </w:rPr>
        <w:t>ú</w:t>
      </w:r>
      <w:r w:rsidRPr="005F4C89">
        <w:rPr>
          <w:rFonts w:ascii="Corbel" w:hAnsi="Corbel" w:cs="Times New Roman"/>
        </w:rPr>
        <w:t xml:space="preserve"> </w:t>
      </w:r>
      <w:r w:rsidR="00B5752F" w:rsidRPr="005F4C89">
        <w:rPr>
          <w:rFonts w:ascii="Corbel" w:hAnsi="Corbel" w:cs="Times New Roman"/>
        </w:rPr>
        <w:t xml:space="preserve">objednávané Objednávateľom </w:t>
      </w:r>
      <w:r w:rsidRPr="005F4C89">
        <w:rPr>
          <w:rFonts w:ascii="Corbel" w:hAnsi="Corbel" w:cs="Times New Roman"/>
        </w:rPr>
        <w:t>na základe n</w:t>
      </w:r>
      <w:r w:rsidR="00B5752F" w:rsidRPr="005F4C89">
        <w:rPr>
          <w:rFonts w:ascii="Corbel" w:hAnsi="Corbel" w:cs="Times New Roman"/>
        </w:rPr>
        <w:t>ím</w:t>
      </w:r>
      <w:r w:rsidRPr="005F4C89">
        <w:rPr>
          <w:rFonts w:ascii="Corbel" w:hAnsi="Corbel" w:cs="Times New Roman"/>
        </w:rPr>
        <w:t xml:space="preserve"> vystavených a zaslaných (mailom, poštou) objednávok, resp.  čiastkových zmlúv (objednávky v hodnote do 10</w:t>
      </w:r>
      <w:r w:rsidR="00CF3F34" w:rsidRPr="005F4C89">
        <w:rPr>
          <w:rFonts w:ascii="Corbel" w:hAnsi="Corbel" w:cs="Times New Roman"/>
        </w:rPr>
        <w:t xml:space="preserve"> </w:t>
      </w:r>
      <w:r w:rsidRPr="005F4C89">
        <w:rPr>
          <w:rFonts w:ascii="Corbel" w:hAnsi="Corbel" w:cs="Times New Roman"/>
        </w:rPr>
        <w:t>000,- E</w:t>
      </w:r>
      <w:r w:rsidR="00CF3F34" w:rsidRPr="005F4C89">
        <w:rPr>
          <w:rFonts w:ascii="Corbel" w:hAnsi="Corbel" w:cs="Times New Roman"/>
        </w:rPr>
        <w:t>ur</w:t>
      </w:r>
      <w:r w:rsidRPr="005F4C89">
        <w:rPr>
          <w:rFonts w:ascii="Corbel" w:hAnsi="Corbel" w:cs="Times New Roman"/>
        </w:rPr>
        <w:t xml:space="preserve"> bez DPH, nad túto hodnotu </w:t>
      </w:r>
      <w:r w:rsidR="005F4C89" w:rsidRPr="005F4C89">
        <w:rPr>
          <w:rFonts w:ascii="Corbel" w:hAnsi="Corbel" w:cs="Times New Roman"/>
        </w:rPr>
        <w:t xml:space="preserve">je potrebné uzatvoriť </w:t>
      </w:r>
      <w:r w:rsidRPr="005F4C89">
        <w:rPr>
          <w:rFonts w:ascii="Corbel" w:hAnsi="Corbel" w:cs="Times New Roman"/>
        </w:rPr>
        <w:t>čiastkové zmluvy).</w:t>
      </w:r>
    </w:p>
    <w:p w14:paraId="59A62EF3" w14:textId="77777777" w:rsidR="00224303" w:rsidRPr="00E51FCC" w:rsidRDefault="00224303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0540823C" w14:textId="77777777" w:rsidR="000D24E5" w:rsidRPr="0022531B" w:rsidRDefault="000D24E5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095FF296" w14:textId="77777777" w:rsidR="008E2341" w:rsidRPr="0022531B" w:rsidRDefault="008E2341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IV.</w:t>
      </w:r>
    </w:p>
    <w:p w14:paraId="4848F83A" w14:textId="77656F1D" w:rsidR="008E2341" w:rsidRDefault="008E2341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Miesto a termín plnenia</w:t>
      </w:r>
    </w:p>
    <w:p w14:paraId="6E47D30D" w14:textId="77777777" w:rsidR="001254DD" w:rsidRPr="001254DD" w:rsidRDefault="001254DD" w:rsidP="007F55AC">
      <w:pPr>
        <w:spacing w:line="240" w:lineRule="auto"/>
      </w:pPr>
    </w:p>
    <w:p w14:paraId="2EBA2C9A" w14:textId="769D65B8" w:rsidR="008E2341" w:rsidRPr="0022531B" w:rsidRDefault="008E2341" w:rsidP="007F55A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Miestom poskytovania Služieb je:</w:t>
      </w:r>
    </w:p>
    <w:p w14:paraId="336F0DF7" w14:textId="013211E1" w:rsidR="0035104B" w:rsidRPr="0022531B" w:rsidRDefault="008E2341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Univerzita Komenského v</w:t>
      </w:r>
      <w:r w:rsidR="00A757CD">
        <w:rPr>
          <w:rFonts w:ascii="Corbel" w:hAnsi="Corbel" w:cs="Times New Roman"/>
        </w:rPr>
        <w:t> </w:t>
      </w:r>
      <w:r w:rsidRPr="0022531B">
        <w:rPr>
          <w:rFonts w:ascii="Corbel" w:hAnsi="Corbel" w:cs="Times New Roman"/>
        </w:rPr>
        <w:t>Bratislave</w:t>
      </w:r>
      <w:r w:rsidR="00A757CD">
        <w:rPr>
          <w:rFonts w:ascii="Corbel" w:hAnsi="Corbel" w:cs="Times New Roman"/>
        </w:rPr>
        <w:t xml:space="preserve"> a jej súčasti.</w:t>
      </w:r>
    </w:p>
    <w:p w14:paraId="6C92B8C0" w14:textId="5756FA80" w:rsidR="0017658D" w:rsidRPr="0022531B" w:rsidRDefault="008E2341" w:rsidP="007F55A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Poskytovateľ sa zaväzuje </w:t>
      </w:r>
      <w:r w:rsidR="00545AC2">
        <w:rPr>
          <w:rFonts w:ascii="Corbel" w:hAnsi="Corbel" w:cs="Times New Roman"/>
        </w:rPr>
        <w:t>poskytovať</w:t>
      </w:r>
      <w:r w:rsidR="006B21E1" w:rsidRPr="0022531B">
        <w:rPr>
          <w:rFonts w:ascii="Corbel" w:hAnsi="Corbel" w:cs="Times New Roman"/>
        </w:rPr>
        <w:t xml:space="preserve"> </w:t>
      </w:r>
      <w:r w:rsidR="005A51E8" w:rsidRPr="0022531B">
        <w:rPr>
          <w:rFonts w:ascii="Corbel" w:hAnsi="Corbel" w:cs="Times New Roman"/>
        </w:rPr>
        <w:t xml:space="preserve">Služby </w:t>
      </w:r>
      <w:r w:rsidR="00881940" w:rsidRPr="0022531B">
        <w:rPr>
          <w:rFonts w:ascii="Corbel" w:hAnsi="Corbel" w:cs="Times New Roman"/>
        </w:rPr>
        <w:t>podľa článku III</w:t>
      </w:r>
      <w:r w:rsidR="00545AC2">
        <w:rPr>
          <w:rFonts w:ascii="Corbel" w:hAnsi="Corbel" w:cs="Times New Roman"/>
        </w:rPr>
        <w:t>.</w:t>
      </w:r>
      <w:r w:rsidR="005A51E8" w:rsidRPr="0022531B">
        <w:rPr>
          <w:rFonts w:ascii="Corbel" w:hAnsi="Corbel" w:cs="Times New Roman"/>
        </w:rPr>
        <w:t xml:space="preserve"> </w:t>
      </w:r>
      <w:r w:rsidR="00193577" w:rsidRPr="0022531B">
        <w:rPr>
          <w:rFonts w:ascii="Corbel" w:hAnsi="Corbel" w:cs="Times New Roman"/>
        </w:rPr>
        <w:t xml:space="preserve">priebežne </w:t>
      </w:r>
      <w:r w:rsidR="005A51E8" w:rsidRPr="0022531B">
        <w:rPr>
          <w:rFonts w:ascii="Corbel" w:hAnsi="Corbel" w:cs="Times New Roman"/>
        </w:rPr>
        <w:t xml:space="preserve">počas </w:t>
      </w:r>
      <w:r w:rsidR="00881940" w:rsidRPr="0022531B">
        <w:rPr>
          <w:rFonts w:ascii="Corbel" w:hAnsi="Corbel" w:cs="Times New Roman"/>
        </w:rPr>
        <w:t>doby účinnosti zmluvy</w:t>
      </w:r>
      <w:r w:rsidR="0017658D" w:rsidRPr="0022531B">
        <w:rPr>
          <w:rFonts w:ascii="Corbel" w:hAnsi="Corbel" w:cs="Times New Roman"/>
        </w:rPr>
        <w:t xml:space="preserve">. </w:t>
      </w:r>
    </w:p>
    <w:p w14:paraId="1A1CFD0D" w14:textId="295AAE9C" w:rsidR="00AB0FC7" w:rsidRDefault="008E0855" w:rsidP="007F55A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Zmluvné strany sa dohodli, že Poskytovateľ môže poskytovať Služby aj prostredníctvom vzdialeného prístupu. Poskytovateľ je povinný rešpektovať všetky bezpečnostné, organizačné a technické opatrenia a ďalšie relevantné predpisy Objednávateľa spojené s prácou v priestoroch Objednávateľa i s prístupom k informačným technológiám a sieti Objednávateľa.</w:t>
      </w:r>
    </w:p>
    <w:p w14:paraId="63688B29" w14:textId="77777777" w:rsidR="00AB0FC7" w:rsidRPr="00AB0FC7" w:rsidRDefault="00AB0FC7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3F9B1B1B" w14:textId="77777777" w:rsidR="00934C46" w:rsidRPr="0022531B" w:rsidRDefault="00934C46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 xml:space="preserve">Článok V. </w:t>
      </w:r>
    </w:p>
    <w:p w14:paraId="12E966AE" w14:textId="5459FEF3" w:rsidR="00934C46" w:rsidRDefault="00934C46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Cena a platobné podmienky</w:t>
      </w:r>
      <w:r w:rsidR="00E31392">
        <w:rPr>
          <w:rFonts w:ascii="Corbel" w:hAnsi="Corbel"/>
          <w:sz w:val="22"/>
        </w:rPr>
        <w:t xml:space="preserve">, </w:t>
      </w:r>
      <w:proofErr w:type="spellStart"/>
      <w:r w:rsidR="00E31392">
        <w:rPr>
          <w:rFonts w:ascii="Corbel" w:hAnsi="Corbel"/>
          <w:sz w:val="22"/>
        </w:rPr>
        <w:t>indexačná</w:t>
      </w:r>
      <w:proofErr w:type="spellEnd"/>
      <w:r w:rsidR="00E31392">
        <w:rPr>
          <w:rFonts w:ascii="Corbel" w:hAnsi="Corbel"/>
          <w:sz w:val="22"/>
        </w:rPr>
        <w:t xml:space="preserve"> doložka</w:t>
      </w:r>
    </w:p>
    <w:p w14:paraId="3181C217" w14:textId="77777777" w:rsidR="00AB0FC7" w:rsidRPr="00AB0FC7" w:rsidRDefault="00AB0FC7" w:rsidP="007F55AC">
      <w:pPr>
        <w:spacing w:line="240" w:lineRule="auto"/>
      </w:pPr>
    </w:p>
    <w:p w14:paraId="270C218F" w14:textId="27D5BE74" w:rsidR="00934C46" w:rsidRPr="0022531B" w:rsidRDefault="00934C46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Cena za realizáciu predmetu zmluvy je stanovená dohodou zmluvných strán v zmysle zákona NR SR č.</w:t>
      </w:r>
      <w:r w:rsidR="00E95F7B">
        <w:rPr>
          <w:rFonts w:ascii="Corbel" w:hAnsi="Corbel" w:cs="Times New Roman"/>
        </w:rPr>
        <w:t xml:space="preserve"> </w:t>
      </w:r>
      <w:r w:rsidRPr="0022531B">
        <w:rPr>
          <w:rFonts w:ascii="Corbel" w:hAnsi="Corbel" w:cs="Times New Roman"/>
        </w:rPr>
        <w:t xml:space="preserve">18/1996 Z. z. o cenách v znení neskorších predpisov a vyhlášky </w:t>
      </w:r>
      <w:r w:rsidRPr="0022531B">
        <w:rPr>
          <w:rFonts w:ascii="Corbel" w:hAnsi="Corbel" w:cs="Times New Roman"/>
        </w:rPr>
        <w:br/>
        <w:t>MF SR č.</w:t>
      </w:r>
      <w:r w:rsidR="00E95F7B">
        <w:rPr>
          <w:rFonts w:ascii="Corbel" w:hAnsi="Corbel" w:cs="Times New Roman"/>
        </w:rPr>
        <w:t xml:space="preserve"> </w:t>
      </w:r>
      <w:r w:rsidRPr="0022531B">
        <w:rPr>
          <w:rFonts w:ascii="Corbel" w:hAnsi="Corbel" w:cs="Times New Roman"/>
        </w:rPr>
        <w:t>87/1996 Z. z., ktorou sa vykonáva zákon NR SR č. 18/1996 Z. z. o cenách v znení neskorších predpisov.</w:t>
      </w:r>
    </w:p>
    <w:p w14:paraId="510CB752" w14:textId="79048AF2" w:rsidR="00934C46" w:rsidRPr="0022531B" w:rsidRDefault="00934C46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Spôsob vytvorenia ceny (cenové pravidlá) je v súlade s § 2 citovaného zákona o cenách založený na cene obchodného alebo sprostredkovateľského výkonu, ekonomicky oprávnených nákladoch a primeranom zisku.</w:t>
      </w:r>
    </w:p>
    <w:p w14:paraId="3E5351D0" w14:textId="75958836" w:rsidR="00B93F02" w:rsidRPr="0022531B" w:rsidRDefault="00B93F02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lastRenderedPageBreak/>
        <w:t>Zmluvná cena za predmet zmluvy je cenou konečnou, t. j. nebude sa navyšovať o ďalšie náklady.</w:t>
      </w:r>
    </w:p>
    <w:p w14:paraId="38BA730C" w14:textId="5BE9BCE2" w:rsidR="00B93F02" w:rsidRDefault="00B93F02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Zmluvné strany sa dohodli, že za predmet zmluvy Objed</w:t>
      </w:r>
      <w:r w:rsidR="009C314A" w:rsidRPr="0022531B">
        <w:rPr>
          <w:rFonts w:ascii="Corbel" w:hAnsi="Corbel" w:cs="Times New Roman"/>
        </w:rPr>
        <w:t>návateľ zaplatí P</w:t>
      </w:r>
      <w:r w:rsidRPr="0022531B">
        <w:rPr>
          <w:rFonts w:ascii="Corbel" w:hAnsi="Corbel" w:cs="Times New Roman"/>
        </w:rPr>
        <w:t xml:space="preserve">oskytovateľovi dohodnutú cenu </w:t>
      </w:r>
      <w:r w:rsidR="00630676" w:rsidRPr="0022531B">
        <w:rPr>
          <w:rFonts w:ascii="Corbel" w:hAnsi="Corbel" w:cs="Times New Roman"/>
        </w:rPr>
        <w:t>za S</w:t>
      </w:r>
      <w:r w:rsidR="00165FB8" w:rsidRPr="0022531B">
        <w:rPr>
          <w:rFonts w:ascii="Corbel" w:hAnsi="Corbel" w:cs="Times New Roman"/>
        </w:rPr>
        <w:t xml:space="preserve">lužby </w:t>
      </w:r>
      <w:r w:rsidR="00670811" w:rsidRPr="0022531B">
        <w:rPr>
          <w:rFonts w:ascii="Corbel" w:hAnsi="Corbel" w:cs="Times New Roman"/>
        </w:rPr>
        <w:t>podľa článku III</w:t>
      </w:r>
      <w:r w:rsidR="00B02014">
        <w:rPr>
          <w:rFonts w:ascii="Corbel" w:hAnsi="Corbel" w:cs="Times New Roman"/>
        </w:rPr>
        <w:t>, v súlade s </w:t>
      </w:r>
      <w:r w:rsidR="001A582E">
        <w:rPr>
          <w:rFonts w:ascii="Corbel" w:hAnsi="Corbel" w:cs="Times New Roman"/>
        </w:rPr>
        <w:t>P</w:t>
      </w:r>
      <w:r w:rsidR="00B02014">
        <w:rPr>
          <w:rFonts w:ascii="Corbel" w:hAnsi="Corbel" w:cs="Times New Roman"/>
        </w:rPr>
        <w:t>rílohou č. 2 tejto zmluvy</w:t>
      </w:r>
      <w:r w:rsidR="00973895" w:rsidRPr="0022531B">
        <w:rPr>
          <w:rFonts w:ascii="Corbel" w:hAnsi="Corbel" w:cs="Times New Roman"/>
        </w:rPr>
        <w:t>:</w:t>
      </w:r>
    </w:p>
    <w:p w14:paraId="418C5947" w14:textId="77777777" w:rsidR="00E2708A" w:rsidRPr="00E2708A" w:rsidRDefault="00E2708A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1F28B002" w14:textId="77777777" w:rsidR="00DF47D7" w:rsidRDefault="00DF47D7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Technická podpora a údržba prevádzky </w:t>
      </w:r>
    </w:p>
    <w:p w14:paraId="02888553" w14:textId="2014F50F" w:rsidR="00AF4728" w:rsidRDefault="00DF47D7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systému za obdobie </w:t>
      </w:r>
      <w:r w:rsidR="00AF4728">
        <w:rPr>
          <w:rFonts w:ascii="Corbel" w:hAnsi="Corbel" w:cs="Times New Roman"/>
        </w:rPr>
        <w:t>60 mesiacov</w:t>
      </w:r>
      <w:r w:rsidR="005441BF">
        <w:rPr>
          <w:rFonts w:ascii="Corbel" w:hAnsi="Corbel" w:cs="Times New Roman"/>
        </w:rPr>
        <w:t xml:space="preserve"> </w:t>
      </w:r>
      <w:r w:rsidR="005441BF" w:rsidRPr="002A1414">
        <w:rPr>
          <w:rFonts w:ascii="Corbel" w:hAnsi="Corbel" w:cs="Times New Roman"/>
          <w:i/>
          <w:iCs/>
          <w:highlight w:val="yellow"/>
        </w:rPr>
        <w:t>(doplní úspešný uchádzač)</w:t>
      </w:r>
      <w:r w:rsidR="005441BF" w:rsidRPr="002A1414">
        <w:rPr>
          <w:rFonts w:ascii="Corbel" w:hAnsi="Corbel" w:cs="Times New Roman"/>
          <w:i/>
          <w:iCs/>
        </w:rPr>
        <w:t xml:space="preserve">    </w:t>
      </w:r>
      <w:r w:rsidR="005441BF">
        <w:rPr>
          <w:rFonts w:ascii="Corbel" w:hAnsi="Corbel" w:cs="Times New Roman"/>
        </w:rPr>
        <w:t xml:space="preserve">   </w:t>
      </w:r>
      <w:r w:rsidR="00FC34E3">
        <w:rPr>
          <w:rFonts w:ascii="Corbel" w:hAnsi="Corbel" w:cs="Times New Roman"/>
        </w:rPr>
        <w:tab/>
      </w:r>
      <w:r w:rsidR="002A1414">
        <w:rPr>
          <w:rFonts w:ascii="Corbel" w:hAnsi="Corbel" w:cs="Times New Roman"/>
        </w:rPr>
        <w:tab/>
      </w:r>
      <w:r w:rsidR="00FC34E3">
        <w:rPr>
          <w:rFonts w:ascii="Corbel" w:hAnsi="Corbel" w:cs="Times New Roman"/>
        </w:rPr>
        <w:t>Eur bez DPH</w:t>
      </w:r>
    </w:p>
    <w:p w14:paraId="45118CA6" w14:textId="77777777" w:rsidR="005441BF" w:rsidRDefault="005441BF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</w:p>
    <w:p w14:paraId="5105595F" w14:textId="67875497" w:rsidR="00144786" w:rsidRDefault="00FC34E3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Podpora zmien (rozvoj) systému za </w:t>
      </w:r>
    </w:p>
    <w:p w14:paraId="6E3B620F" w14:textId="6817EE84" w:rsidR="00FC34E3" w:rsidRDefault="00FC34E3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obdobie trvania zmluvy (5000 hodín)</w:t>
      </w:r>
      <w:r w:rsidR="005441BF">
        <w:rPr>
          <w:rFonts w:ascii="Corbel" w:hAnsi="Corbel" w:cs="Times New Roman"/>
        </w:rPr>
        <w:t xml:space="preserve"> </w:t>
      </w:r>
      <w:r w:rsidR="005441BF" w:rsidRPr="002A1414">
        <w:rPr>
          <w:rFonts w:ascii="Corbel" w:hAnsi="Corbel" w:cs="Times New Roman"/>
          <w:i/>
          <w:iCs/>
          <w:highlight w:val="yellow"/>
        </w:rPr>
        <w:t>(doplní úspešný uchádzač)</w:t>
      </w:r>
      <w:r w:rsidR="005441BF" w:rsidRPr="002A1414">
        <w:rPr>
          <w:rFonts w:ascii="Corbel" w:hAnsi="Corbel" w:cs="Times New Roman"/>
          <w:i/>
          <w:iCs/>
        </w:rPr>
        <w:t xml:space="preserve">  </w:t>
      </w:r>
      <w:r w:rsidR="005441BF">
        <w:rPr>
          <w:rFonts w:ascii="Corbel" w:hAnsi="Corbel" w:cs="Times New Roman"/>
        </w:rPr>
        <w:t xml:space="preserve">     </w:t>
      </w:r>
      <w:r>
        <w:rPr>
          <w:rFonts w:ascii="Corbel" w:hAnsi="Corbel" w:cs="Times New Roman"/>
        </w:rPr>
        <w:tab/>
        <w:t>Eur bez DPH</w:t>
      </w:r>
    </w:p>
    <w:p w14:paraId="71FD221B" w14:textId="1C27ABCE" w:rsidR="00144786" w:rsidRDefault="005441BF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Táto položka má rámcový charakter, jej čerpanie závisí od potrieb a možností Objednávateľa, pričom nemusí byť vyčerpaná</w:t>
      </w:r>
      <w:r w:rsidR="006830A8">
        <w:rPr>
          <w:rFonts w:ascii="Corbel" w:hAnsi="Corbel" w:cs="Times New Roman"/>
        </w:rPr>
        <w:t xml:space="preserve"> a je fixná na obdobie trvania zmluvy </w:t>
      </w:r>
      <w:r w:rsidR="006830A8" w:rsidRPr="00410F67">
        <w:rPr>
          <w:rFonts w:ascii="Corbel" w:hAnsi="Corbel" w:cs="Times New Roman"/>
          <w:sz w:val="18"/>
          <w:szCs w:val="18"/>
        </w:rPr>
        <w:t xml:space="preserve">(čiže aj na prípadné roky naviac ponúknuté </w:t>
      </w:r>
      <w:r w:rsidR="00410F67" w:rsidRPr="00410F67">
        <w:rPr>
          <w:rFonts w:ascii="Corbel" w:hAnsi="Corbel" w:cs="Times New Roman"/>
          <w:sz w:val="18"/>
          <w:szCs w:val="18"/>
        </w:rPr>
        <w:t>Poskytovateľom v rámci kritéria K3)</w:t>
      </w:r>
    </w:p>
    <w:p w14:paraId="66BF97E2" w14:textId="77777777" w:rsidR="00D308FE" w:rsidRDefault="00D308FE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</w:p>
    <w:p w14:paraId="22EE8088" w14:textId="77777777" w:rsidR="00D308FE" w:rsidRDefault="00D308FE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Technická podpora a údržba prevádzky </w:t>
      </w:r>
    </w:p>
    <w:p w14:paraId="32C5A0B9" w14:textId="55CE169B" w:rsidR="00D308FE" w:rsidRDefault="00D308FE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systému za obdobie </w:t>
      </w:r>
      <w:proofErr w:type="spellStart"/>
      <w:r>
        <w:rPr>
          <w:rFonts w:ascii="Corbel" w:hAnsi="Corbel" w:cs="Times New Roman"/>
        </w:rPr>
        <w:t>xxxx</w:t>
      </w:r>
      <w:proofErr w:type="spellEnd"/>
      <w:r>
        <w:rPr>
          <w:rFonts w:ascii="Corbel" w:hAnsi="Corbel" w:cs="Times New Roman"/>
        </w:rPr>
        <w:t xml:space="preserve"> </w:t>
      </w:r>
      <w:r w:rsidR="00B934FE" w:rsidRPr="002A1414">
        <w:rPr>
          <w:rFonts w:ascii="Corbel" w:hAnsi="Corbel" w:cs="Times New Roman"/>
          <w:i/>
          <w:iCs/>
          <w:highlight w:val="yellow"/>
        </w:rPr>
        <w:t>(doplní úspešný uchádzač)</w:t>
      </w:r>
      <w:r>
        <w:rPr>
          <w:rFonts w:ascii="Corbel" w:hAnsi="Corbel" w:cs="Times New Roman"/>
        </w:rPr>
        <w:t xml:space="preserve">mesiacov </w:t>
      </w:r>
      <w:r w:rsidRPr="002A1414">
        <w:rPr>
          <w:rFonts w:ascii="Corbel" w:hAnsi="Corbel" w:cs="Times New Roman"/>
          <w:i/>
          <w:iCs/>
          <w:highlight w:val="yellow"/>
        </w:rPr>
        <w:t>(doplní úspešný uchádzač)</w:t>
      </w:r>
      <w:r w:rsidRPr="002A1414">
        <w:rPr>
          <w:rFonts w:ascii="Corbel" w:hAnsi="Corbel" w:cs="Times New Roman"/>
          <w:i/>
          <w:iCs/>
        </w:rPr>
        <w:t xml:space="preserve"> </w:t>
      </w:r>
      <w:r>
        <w:rPr>
          <w:rFonts w:ascii="Corbel" w:hAnsi="Corbel" w:cs="Times New Roman"/>
        </w:rPr>
        <w:t xml:space="preserve">      </w:t>
      </w:r>
      <w:r>
        <w:rPr>
          <w:rFonts w:ascii="Corbel" w:hAnsi="Corbel" w:cs="Times New Roman"/>
        </w:rPr>
        <w:tab/>
        <w:t>Eur bez DPH</w:t>
      </w:r>
    </w:p>
    <w:p w14:paraId="186C7E55" w14:textId="0098A35F" w:rsidR="00D308FE" w:rsidRDefault="00D308FE" w:rsidP="007F55AC">
      <w:pPr>
        <w:pStyle w:val="Odsekzoznamu"/>
        <w:spacing w:after="0" w:line="240" w:lineRule="auto"/>
        <w:ind w:left="1440"/>
        <w:jc w:val="both"/>
        <w:rPr>
          <w:rFonts w:ascii="Corbel" w:hAnsi="Corbel" w:cs="Times New Roman"/>
        </w:rPr>
      </w:pPr>
      <w:r w:rsidRPr="003E1089">
        <w:rPr>
          <w:rFonts w:ascii="Corbel" w:hAnsi="Corbel" w:cs="Times New Roman"/>
          <w:sz w:val="18"/>
          <w:szCs w:val="18"/>
        </w:rPr>
        <w:t>(naviac roky ponúknuté v rámci kritéria K3</w:t>
      </w:r>
      <w:r w:rsidR="005D0CB1">
        <w:rPr>
          <w:rFonts w:ascii="Corbel" w:hAnsi="Corbel" w:cs="Times New Roman"/>
          <w:sz w:val="18"/>
          <w:szCs w:val="18"/>
        </w:rPr>
        <w:t>;</w:t>
      </w:r>
      <w:r w:rsidRPr="003E1089">
        <w:rPr>
          <w:rFonts w:ascii="Corbel" w:hAnsi="Corbel" w:cs="Times New Roman"/>
          <w:sz w:val="18"/>
          <w:szCs w:val="18"/>
        </w:rPr>
        <w:t xml:space="preserve"> ak v rámci ponuky bude poskytnutých </w:t>
      </w:r>
      <w:r w:rsidR="005D0CB1">
        <w:rPr>
          <w:rFonts w:ascii="Corbel" w:hAnsi="Corbel" w:cs="Times New Roman"/>
          <w:sz w:val="18"/>
          <w:szCs w:val="18"/>
        </w:rPr>
        <w:t>0</w:t>
      </w:r>
      <w:r w:rsidRPr="003E1089">
        <w:rPr>
          <w:rFonts w:ascii="Corbel" w:hAnsi="Corbel" w:cs="Times New Roman"/>
          <w:sz w:val="18"/>
          <w:szCs w:val="18"/>
        </w:rPr>
        <w:t xml:space="preserve"> naviac rokov, tento bod bude </w:t>
      </w:r>
      <w:r w:rsidR="004965AF">
        <w:rPr>
          <w:rFonts w:ascii="Corbel" w:hAnsi="Corbel" w:cs="Times New Roman"/>
          <w:sz w:val="18"/>
          <w:szCs w:val="18"/>
        </w:rPr>
        <w:t>mať nulovú hodnotu</w:t>
      </w:r>
      <w:r w:rsidR="003E1089">
        <w:rPr>
          <w:rFonts w:ascii="Corbel" w:hAnsi="Corbel" w:cs="Times New Roman"/>
        </w:rPr>
        <w:t>)</w:t>
      </w:r>
    </w:p>
    <w:p w14:paraId="2FED4302" w14:textId="77777777" w:rsidR="00144786" w:rsidRPr="003E1089" w:rsidRDefault="00144786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1B86B45C" w14:textId="70ECDD6C" w:rsidR="00A51E4E" w:rsidRPr="008A6938" w:rsidRDefault="002A1414" w:rsidP="008A6938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Cena s</w:t>
      </w:r>
      <w:r w:rsidR="00144786">
        <w:rPr>
          <w:rFonts w:ascii="Corbel" w:hAnsi="Corbel" w:cs="Times New Roman"/>
        </w:rPr>
        <w:t>polu</w:t>
      </w:r>
      <w:r w:rsidR="005D0CB1">
        <w:rPr>
          <w:rFonts w:ascii="Corbel" w:hAnsi="Corbel" w:cs="Times New Roman"/>
        </w:rPr>
        <w:t xml:space="preserve"> (</w:t>
      </w:r>
      <w:proofErr w:type="spellStart"/>
      <w:r w:rsidR="005D0CB1">
        <w:rPr>
          <w:rFonts w:ascii="Corbel" w:hAnsi="Corbel" w:cs="Times New Roman"/>
        </w:rPr>
        <w:t>a+b+c</w:t>
      </w:r>
      <w:proofErr w:type="spellEnd"/>
      <w:r w:rsidR="005D0CB1">
        <w:rPr>
          <w:rFonts w:ascii="Corbel" w:hAnsi="Corbel" w:cs="Times New Roman"/>
        </w:rPr>
        <w:t>)</w:t>
      </w:r>
      <w:r>
        <w:rPr>
          <w:rFonts w:ascii="Corbel" w:hAnsi="Corbel" w:cs="Times New Roman"/>
        </w:rPr>
        <w:t>:</w:t>
      </w:r>
      <w:r>
        <w:rPr>
          <w:rFonts w:ascii="Corbel" w:hAnsi="Corbel" w:cs="Times New Roman"/>
        </w:rPr>
        <w:tab/>
      </w:r>
      <w:r>
        <w:rPr>
          <w:rFonts w:ascii="Corbel" w:hAnsi="Corbel" w:cs="Times New Roman"/>
        </w:rPr>
        <w:tab/>
      </w:r>
      <w:r w:rsidR="0008042A" w:rsidRPr="003E1089">
        <w:rPr>
          <w:rFonts w:ascii="Corbel" w:hAnsi="Corbel" w:cs="Times New Roman"/>
        </w:rPr>
        <w:tab/>
      </w:r>
      <w:r w:rsidR="004017F9" w:rsidRPr="003E1089">
        <w:rPr>
          <w:rFonts w:ascii="Corbel" w:hAnsi="Corbel" w:cs="Times New Roman"/>
        </w:rPr>
        <w:t xml:space="preserve">                   </w:t>
      </w:r>
      <w:r w:rsidR="003E1089">
        <w:rPr>
          <w:rFonts w:ascii="Corbel" w:hAnsi="Corbel" w:cs="Times New Roman"/>
        </w:rPr>
        <w:tab/>
      </w:r>
      <w:r w:rsidR="003E1089">
        <w:rPr>
          <w:rFonts w:ascii="Corbel" w:hAnsi="Corbel" w:cs="Times New Roman"/>
        </w:rPr>
        <w:tab/>
      </w:r>
      <w:r w:rsidR="003E1089">
        <w:rPr>
          <w:rFonts w:ascii="Corbel" w:hAnsi="Corbel" w:cs="Times New Roman"/>
        </w:rPr>
        <w:tab/>
        <w:t>Eur bez DPH</w:t>
      </w:r>
    </w:p>
    <w:p w14:paraId="7D23807D" w14:textId="41006773" w:rsidR="00A51E4E" w:rsidRPr="0022531B" w:rsidRDefault="00A51E4E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Na realizáciu predmetu zmluvy Objednávateľ neposkytne preddavky.</w:t>
      </w:r>
    </w:p>
    <w:p w14:paraId="2270A056" w14:textId="25175166" w:rsidR="00A51E4E" w:rsidRPr="0022531B" w:rsidRDefault="00A51E4E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Cena za predmet zmluvy je maximálna a musí pokrývať všetky náklady Poskytovateľa nevyhnutné pre riadne splnenie predmetu zákazky. Akékoľvek dodatky k zmluve navyšujúce cenu predmetu zákazky s výnimkou možností podľa zmluvy alebo zákona o verejnom obstarávaní sú vylúčené. </w:t>
      </w:r>
    </w:p>
    <w:p w14:paraId="61A5BE68" w14:textId="7F84C175" w:rsidR="00F21754" w:rsidRPr="0033688F" w:rsidRDefault="00F21754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33688F">
        <w:rPr>
          <w:rFonts w:ascii="Corbel" w:hAnsi="Corbel" w:cs="Times New Roman"/>
        </w:rPr>
        <w:t>Zmluvné strany sa dohodli, že v prípade nárastu/poklesu inflácie pristúpia k uzatvoreniu dodatku v súlade s § 18 ods. 1 písm. a) zákona o verejnom obstarávaní, ktorého predmetom bude zmena</w:t>
      </w:r>
      <w:r w:rsidR="00D61FB6" w:rsidRPr="0033688F">
        <w:rPr>
          <w:rFonts w:ascii="Corbel" w:hAnsi="Corbel" w:cs="Times New Roman"/>
        </w:rPr>
        <w:t xml:space="preserve"> </w:t>
      </w:r>
      <w:r w:rsidR="00D0014E" w:rsidRPr="0033688F">
        <w:rPr>
          <w:rFonts w:ascii="Corbel" w:hAnsi="Corbel" w:cs="Times New Roman"/>
        </w:rPr>
        <w:t xml:space="preserve">ceny </w:t>
      </w:r>
      <w:r w:rsidR="005840E6" w:rsidRPr="0033688F">
        <w:rPr>
          <w:rFonts w:ascii="Corbel" w:hAnsi="Corbel" w:cs="Times New Roman"/>
        </w:rPr>
        <w:t xml:space="preserve">uvedenej v bode 5.4 </w:t>
      </w:r>
      <w:r w:rsidR="00D0014E" w:rsidRPr="0033688F">
        <w:rPr>
          <w:rFonts w:ascii="Corbel" w:hAnsi="Corbel" w:cs="Times New Roman"/>
        </w:rPr>
        <w:t>písm. b</w:t>
      </w:r>
      <w:r w:rsidR="00355B41" w:rsidRPr="0033688F">
        <w:rPr>
          <w:rFonts w:ascii="Corbel" w:hAnsi="Corbel" w:cs="Times New Roman"/>
        </w:rPr>
        <w:t>)</w:t>
      </w:r>
      <w:ins w:id="1" w:author="Batková Lenka" w:date="2025-05-27T10:38:00Z">
        <w:r w:rsidR="00B46EB8">
          <w:rPr>
            <w:rFonts w:ascii="Corbel" w:hAnsi="Corbel" w:cs="Times New Roman"/>
          </w:rPr>
          <w:t xml:space="preserve"> a c)</w:t>
        </w:r>
      </w:ins>
      <w:r w:rsidR="00D0014E" w:rsidRPr="0033688F">
        <w:rPr>
          <w:rFonts w:ascii="Corbel" w:hAnsi="Corbel" w:cs="Times New Roman"/>
        </w:rPr>
        <w:t xml:space="preserve"> </w:t>
      </w:r>
      <w:r w:rsidR="005840E6" w:rsidRPr="0033688F">
        <w:rPr>
          <w:rFonts w:ascii="Corbel" w:hAnsi="Corbel" w:cs="Times New Roman"/>
        </w:rPr>
        <w:t>t</w:t>
      </w:r>
      <w:r w:rsidR="00F91DFE" w:rsidRPr="0033688F">
        <w:rPr>
          <w:rFonts w:ascii="Corbel" w:hAnsi="Corbel" w:cs="Times New Roman"/>
        </w:rPr>
        <w:t>ejto zmluvy</w:t>
      </w:r>
      <w:r w:rsidRPr="0033688F">
        <w:rPr>
          <w:rFonts w:ascii="Corbel" w:hAnsi="Corbel" w:cs="Times New Roman"/>
        </w:rPr>
        <w:t xml:space="preserve">, ktorá je výsledkom procesu verejného obstarávania a zmena </w:t>
      </w:r>
      <w:r w:rsidR="0070156F" w:rsidRPr="0033688F">
        <w:rPr>
          <w:rFonts w:ascii="Corbel" w:hAnsi="Corbel" w:cs="Times New Roman"/>
        </w:rPr>
        <w:t xml:space="preserve">celkovej </w:t>
      </w:r>
      <w:r w:rsidRPr="0033688F">
        <w:rPr>
          <w:rFonts w:ascii="Corbel" w:hAnsi="Corbel" w:cs="Times New Roman"/>
        </w:rPr>
        <w:t xml:space="preserve">ceny </w:t>
      </w:r>
      <w:r w:rsidR="0070156F" w:rsidRPr="0033688F">
        <w:rPr>
          <w:rFonts w:ascii="Corbel" w:hAnsi="Corbel" w:cs="Times New Roman"/>
        </w:rPr>
        <w:t xml:space="preserve">za predmet zákazky </w:t>
      </w:r>
      <w:r w:rsidR="00355B41" w:rsidRPr="0033688F">
        <w:rPr>
          <w:rFonts w:ascii="Corbel" w:hAnsi="Corbel" w:cs="Times New Roman"/>
        </w:rPr>
        <w:t>uvedenej v bode 5.4 písm. d) tejto zmluvy</w:t>
      </w:r>
      <w:r w:rsidRPr="0033688F">
        <w:rPr>
          <w:rFonts w:ascii="Corbel" w:hAnsi="Corbel" w:cs="Times New Roman"/>
        </w:rPr>
        <w:t>.</w:t>
      </w:r>
    </w:p>
    <w:p w14:paraId="2E868369" w14:textId="105A15BD" w:rsidR="00F21754" w:rsidRPr="00D437BD" w:rsidRDefault="00F21754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D437BD">
        <w:rPr>
          <w:rFonts w:ascii="Corbel" w:hAnsi="Corbel" w:cs="Times New Roman"/>
        </w:rPr>
        <w:t xml:space="preserve">Na účely určenia miery dosiahnutej inflácie slúži zmluvným stranám Index spotrebiteľských cien - </w:t>
      </w:r>
      <w:r w:rsidR="0000388E" w:rsidRPr="00D437BD">
        <w:rPr>
          <w:rFonts w:ascii="Corbel" w:hAnsi="Corbel" w:cs="Times New Roman"/>
          <w:b/>
          <w:bCs/>
        </w:rPr>
        <w:t>Indexy spotrebiteľských cien oproti rovnakému obdobiu minulého roku - štvrťročne [sp0010qs]</w:t>
      </w:r>
      <w:r w:rsidR="002B07A3" w:rsidRPr="00D437BD">
        <w:rPr>
          <w:rFonts w:ascii="Corbel" w:hAnsi="Corbel" w:cs="Times New Roman"/>
          <w:b/>
          <w:bCs/>
        </w:rPr>
        <w:t>,</w:t>
      </w:r>
      <w:r w:rsidRPr="00D437BD">
        <w:rPr>
          <w:rFonts w:ascii="Corbel" w:hAnsi="Corbel" w:cs="Times New Roman"/>
        </w:rPr>
        <w:t xml:space="preserve"> konkrétne: </w:t>
      </w:r>
    </w:p>
    <w:p w14:paraId="228B1385" w14:textId="175E9E29" w:rsidR="00BA51D1" w:rsidRPr="00D437BD" w:rsidRDefault="00BA51D1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  <w:hyperlink r:id="rId12" w:anchor="!/view/sk/VBD_INTERN/sp0010qs/v_sp0010qs_00_00_00_sk" w:history="1">
        <w:r w:rsidRPr="00D437BD">
          <w:rPr>
            <w:rStyle w:val="Hypertextovprepojenie"/>
            <w:rFonts w:ascii="Corbel" w:hAnsi="Corbel" w:cs="Times New Roman"/>
          </w:rPr>
          <w:t>https://datacube.statistics.sk/#!/view/sk/VBD_INTERN/sp0010qs/v_sp0010qs_00_00_00_sk</w:t>
        </w:r>
      </w:hyperlink>
      <w:r w:rsidR="002B07A3" w:rsidRPr="00D437BD">
        <w:rPr>
          <w:rFonts w:ascii="Corbel" w:hAnsi="Corbel" w:cs="Times New Roman"/>
        </w:rPr>
        <w:t xml:space="preserve"> a v rámci neho</w:t>
      </w:r>
      <w:r w:rsidR="004F131F" w:rsidRPr="00D437BD">
        <w:rPr>
          <w:rFonts w:ascii="Corbel" w:hAnsi="Corbel" w:cs="Times New Roman"/>
        </w:rPr>
        <w:t xml:space="preserve"> riadok Spotrebiteľské ceny úhrnom, stĺpec 1</w:t>
      </w:r>
      <w:r w:rsidR="00335EE1" w:rsidRPr="00D437BD">
        <w:rPr>
          <w:rFonts w:ascii="Corbel" w:hAnsi="Corbel" w:cs="Times New Roman"/>
        </w:rPr>
        <w:t>.</w:t>
      </w:r>
      <w:r w:rsidR="004F131F" w:rsidRPr="00D437BD">
        <w:rPr>
          <w:rFonts w:ascii="Corbel" w:hAnsi="Corbel" w:cs="Times New Roman"/>
        </w:rPr>
        <w:t>-4</w:t>
      </w:r>
      <w:r w:rsidR="00335EE1" w:rsidRPr="00D437BD">
        <w:rPr>
          <w:rFonts w:ascii="Corbel" w:hAnsi="Corbel" w:cs="Times New Roman"/>
        </w:rPr>
        <w:t>.</w:t>
      </w:r>
      <w:r w:rsidR="004F131F" w:rsidRPr="00D437BD">
        <w:rPr>
          <w:rFonts w:ascii="Corbel" w:hAnsi="Corbel" w:cs="Times New Roman"/>
        </w:rPr>
        <w:t>Q</w:t>
      </w:r>
      <w:r w:rsidR="009906E0">
        <w:rPr>
          <w:rFonts w:ascii="Corbel" w:hAnsi="Corbel" w:cs="Times New Roman"/>
        </w:rPr>
        <w:t xml:space="preserve"> daného roku</w:t>
      </w:r>
      <w:r w:rsidR="00191E48">
        <w:rPr>
          <w:rFonts w:ascii="Corbel" w:hAnsi="Corbel" w:cs="Times New Roman"/>
        </w:rPr>
        <w:t xml:space="preserve"> (ďalej aj „medziročná miera inflácie</w:t>
      </w:r>
      <w:r w:rsidR="00056588">
        <w:rPr>
          <w:rFonts w:ascii="Corbel" w:hAnsi="Corbel" w:cs="Times New Roman"/>
        </w:rPr>
        <w:t>“).</w:t>
      </w:r>
    </w:p>
    <w:p w14:paraId="75036560" w14:textId="286DFD8F" w:rsidR="00EC6991" w:rsidRPr="009906E0" w:rsidRDefault="00F21754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9906E0">
        <w:rPr>
          <w:rFonts w:ascii="Corbel" w:hAnsi="Corbel" w:cs="Times New Roman"/>
        </w:rPr>
        <w:t>Na uplatnenie inflačnej doložky podľa tejto zmluvy je potrebné, aby dosiahla medziročná miera inflácie nárast/pokles najmenej 5 percentuálnych bodov oproti počiatočnému bodu sledovania. Pre vylúčenie akýchkoľvek pochybností, počiatočným bodom sledovania</w:t>
      </w:r>
      <w:ins w:id="2" w:author="Batková Lenka" w:date="2025-05-27T10:39:00Z">
        <w:r w:rsidR="00245BEC">
          <w:rPr>
            <w:rFonts w:ascii="Corbel" w:hAnsi="Corbel" w:cs="Times New Roman"/>
          </w:rPr>
          <w:t xml:space="preserve"> pri</w:t>
        </w:r>
        <w:r w:rsidR="005158D1">
          <w:rPr>
            <w:rFonts w:ascii="Corbel" w:hAnsi="Corbel" w:cs="Times New Roman"/>
          </w:rPr>
          <w:t xml:space="preserve"> cene uvedenej v bode 5.4</w:t>
        </w:r>
      </w:ins>
      <w:ins w:id="3" w:author="Batková Lenka" w:date="2025-05-27T10:41:00Z">
        <w:r w:rsidR="00333657">
          <w:rPr>
            <w:rFonts w:ascii="Corbel" w:hAnsi="Corbel" w:cs="Times New Roman"/>
          </w:rPr>
          <w:t xml:space="preserve"> písm. b)</w:t>
        </w:r>
      </w:ins>
      <w:r w:rsidRPr="009906E0">
        <w:rPr>
          <w:rFonts w:ascii="Corbel" w:hAnsi="Corbel" w:cs="Times New Roman"/>
        </w:rPr>
        <w:t xml:space="preserve"> je prvý deň roku</w:t>
      </w:r>
      <w:r w:rsidR="00594D96" w:rsidRPr="009906E0">
        <w:rPr>
          <w:rFonts w:ascii="Corbel" w:hAnsi="Corbel" w:cs="Times New Roman"/>
        </w:rPr>
        <w:t xml:space="preserve"> po uplynutí </w:t>
      </w:r>
      <w:r w:rsidR="005F2AA9" w:rsidRPr="009906E0">
        <w:rPr>
          <w:rFonts w:ascii="Corbel" w:hAnsi="Corbel" w:cs="Times New Roman"/>
        </w:rPr>
        <w:t>jedného</w:t>
      </w:r>
      <w:r w:rsidR="00F4420A" w:rsidRPr="009906E0">
        <w:rPr>
          <w:rFonts w:ascii="Corbel" w:hAnsi="Corbel" w:cs="Times New Roman"/>
        </w:rPr>
        <w:t xml:space="preserve"> roku </w:t>
      </w:r>
      <w:r w:rsidR="003C3F07" w:rsidRPr="009906E0">
        <w:rPr>
          <w:rFonts w:ascii="Corbel" w:hAnsi="Corbel" w:cs="Times New Roman"/>
        </w:rPr>
        <w:t>nasleduj</w:t>
      </w:r>
      <w:r w:rsidR="00BE60EC" w:rsidRPr="009906E0">
        <w:rPr>
          <w:rFonts w:ascii="Corbel" w:hAnsi="Corbel" w:cs="Times New Roman"/>
        </w:rPr>
        <w:t>úc</w:t>
      </w:r>
      <w:r w:rsidR="00F4420A" w:rsidRPr="009906E0">
        <w:rPr>
          <w:rFonts w:ascii="Corbel" w:hAnsi="Corbel" w:cs="Times New Roman"/>
        </w:rPr>
        <w:t>eho</w:t>
      </w:r>
      <w:r w:rsidR="00BE60EC" w:rsidRPr="009906E0">
        <w:rPr>
          <w:rFonts w:ascii="Corbel" w:hAnsi="Corbel" w:cs="Times New Roman"/>
        </w:rPr>
        <w:t xml:space="preserve"> po roku, v ktorom bola táto zmluva účinná</w:t>
      </w:r>
      <w:r w:rsidR="00EB05AD" w:rsidRPr="009906E0">
        <w:rPr>
          <w:rFonts w:ascii="Corbel" w:hAnsi="Corbel" w:cs="Times New Roman"/>
        </w:rPr>
        <w:t>,</w:t>
      </w:r>
      <w:r w:rsidR="006C0E47">
        <w:rPr>
          <w:rFonts w:ascii="Corbel" w:hAnsi="Corbel" w:cs="Times New Roman"/>
        </w:rPr>
        <w:t xml:space="preserve"> </w:t>
      </w:r>
      <w:r w:rsidRPr="009906E0">
        <w:rPr>
          <w:rFonts w:ascii="Corbel" w:hAnsi="Corbel" w:cs="Times New Roman"/>
        </w:rPr>
        <w:t>resp. deň, kedy bude medziročný index spotrebiteľských cien zverejnený</w:t>
      </w:r>
      <w:r w:rsidR="003311D7">
        <w:rPr>
          <w:rFonts w:ascii="Corbel" w:hAnsi="Corbel" w:cs="Times New Roman"/>
        </w:rPr>
        <w:t xml:space="preserve"> (čiže ak zmluv</w:t>
      </w:r>
      <w:r w:rsidR="004A62CD">
        <w:rPr>
          <w:rFonts w:ascii="Corbel" w:hAnsi="Corbel" w:cs="Times New Roman"/>
        </w:rPr>
        <w:t xml:space="preserve">a nadobudne </w:t>
      </w:r>
      <w:r w:rsidR="003311D7">
        <w:rPr>
          <w:rFonts w:ascii="Corbel" w:hAnsi="Corbel" w:cs="Times New Roman"/>
        </w:rPr>
        <w:t>účinn</w:t>
      </w:r>
      <w:r w:rsidR="004A62CD">
        <w:rPr>
          <w:rFonts w:ascii="Corbel" w:hAnsi="Corbel" w:cs="Times New Roman"/>
        </w:rPr>
        <w:t>osť</w:t>
      </w:r>
      <w:r w:rsidR="003311D7">
        <w:rPr>
          <w:rFonts w:ascii="Corbel" w:hAnsi="Corbel" w:cs="Times New Roman"/>
        </w:rPr>
        <w:t xml:space="preserve"> v roku 2025, tak počiatočným bodom sledovania je </w:t>
      </w:r>
      <w:r w:rsidR="0096614E">
        <w:rPr>
          <w:rFonts w:ascii="Corbel" w:hAnsi="Corbel" w:cs="Times New Roman"/>
        </w:rPr>
        <w:t>dátum zverejnenia medziročného indexu v roku 2027)</w:t>
      </w:r>
      <w:r w:rsidR="00EB05AD" w:rsidRPr="009906E0">
        <w:rPr>
          <w:rFonts w:ascii="Corbel" w:hAnsi="Corbel" w:cs="Times New Roman"/>
        </w:rPr>
        <w:t>.</w:t>
      </w:r>
      <w:r w:rsidRPr="009906E0">
        <w:rPr>
          <w:rFonts w:ascii="Corbel" w:hAnsi="Corbel" w:cs="Times New Roman"/>
        </w:rPr>
        <w:t xml:space="preserve"> </w:t>
      </w:r>
      <w:ins w:id="4" w:author="Batková Lenka" w:date="2025-05-27T10:42:00Z">
        <w:r w:rsidR="00333657">
          <w:rPr>
            <w:rFonts w:ascii="Corbel" w:hAnsi="Corbel" w:cs="Times New Roman"/>
          </w:rPr>
          <w:t>Počiatočným bodom sledovania pri cene uvedenej v bode 5.4 písm. c)</w:t>
        </w:r>
      </w:ins>
      <w:ins w:id="5" w:author="Batková Lenka" w:date="2025-05-27T10:44:00Z">
        <w:r w:rsidR="00175137">
          <w:rPr>
            <w:rFonts w:ascii="Corbel" w:hAnsi="Corbel" w:cs="Times New Roman"/>
          </w:rPr>
          <w:t xml:space="preserve"> je prvý deň roku</w:t>
        </w:r>
      </w:ins>
      <w:ins w:id="6" w:author="Batková Lenka" w:date="2025-05-27T10:46:00Z">
        <w:r w:rsidR="00AF5815">
          <w:rPr>
            <w:rFonts w:ascii="Corbel" w:hAnsi="Corbel" w:cs="Times New Roman"/>
          </w:rPr>
          <w:t xml:space="preserve"> nasledujúci</w:t>
        </w:r>
      </w:ins>
      <w:ins w:id="7" w:author="Batková Lenka" w:date="2025-05-27T10:44:00Z">
        <w:r w:rsidR="00175137">
          <w:rPr>
            <w:rFonts w:ascii="Corbel" w:hAnsi="Corbel" w:cs="Times New Roman"/>
          </w:rPr>
          <w:t xml:space="preserve"> po uplynutí </w:t>
        </w:r>
      </w:ins>
      <w:ins w:id="8" w:author="Batková Lenka" w:date="2025-05-27T10:45:00Z">
        <w:r w:rsidR="00175137">
          <w:rPr>
            <w:rFonts w:ascii="Corbel" w:hAnsi="Corbel" w:cs="Times New Roman"/>
          </w:rPr>
          <w:t>60 mesiacov</w:t>
        </w:r>
      </w:ins>
      <w:ins w:id="9" w:author="Batková Lenka" w:date="2025-05-27T10:46:00Z">
        <w:r w:rsidR="005D3615">
          <w:rPr>
            <w:rFonts w:ascii="Corbel" w:hAnsi="Corbel" w:cs="Times New Roman"/>
          </w:rPr>
          <w:t xml:space="preserve"> (5 rokov) od nadobudnutia účinnosti tejto z</w:t>
        </w:r>
      </w:ins>
      <w:ins w:id="10" w:author="Batková Lenka" w:date="2025-05-27T10:47:00Z">
        <w:r w:rsidR="00253C87">
          <w:rPr>
            <w:rFonts w:ascii="Corbel" w:hAnsi="Corbel" w:cs="Times New Roman"/>
          </w:rPr>
          <w:t xml:space="preserve">mluvy (čiže ak zmluva nadobudne účinnosť napr. v auguste </w:t>
        </w:r>
      </w:ins>
      <w:ins w:id="11" w:author="Batková Lenka" w:date="2025-05-27T10:48:00Z">
        <w:r w:rsidR="001D4420">
          <w:rPr>
            <w:rFonts w:ascii="Corbel" w:hAnsi="Corbel" w:cs="Times New Roman"/>
          </w:rPr>
          <w:t xml:space="preserve">roku </w:t>
        </w:r>
      </w:ins>
      <w:ins w:id="12" w:author="Batková Lenka" w:date="2025-05-27T10:47:00Z">
        <w:r w:rsidR="00253C87">
          <w:rPr>
            <w:rFonts w:ascii="Corbel" w:hAnsi="Corbel" w:cs="Times New Roman"/>
          </w:rPr>
          <w:t xml:space="preserve">2025, 60 mesiacov uplynie v auguste </w:t>
        </w:r>
      </w:ins>
      <w:ins w:id="13" w:author="Batková Lenka" w:date="2025-05-27T10:48:00Z">
        <w:r w:rsidR="001D4420">
          <w:rPr>
            <w:rFonts w:ascii="Corbel" w:hAnsi="Corbel" w:cs="Times New Roman"/>
          </w:rPr>
          <w:t xml:space="preserve">roku </w:t>
        </w:r>
      </w:ins>
      <w:ins w:id="14" w:author="Batková Lenka" w:date="2025-05-27T10:47:00Z">
        <w:r w:rsidR="00D12C07">
          <w:rPr>
            <w:rFonts w:ascii="Corbel" w:hAnsi="Corbel" w:cs="Times New Roman"/>
          </w:rPr>
          <w:t>2030,</w:t>
        </w:r>
      </w:ins>
      <w:ins w:id="15" w:author="Batková Lenka" w:date="2025-05-27T10:48:00Z">
        <w:r w:rsidR="008D1D93">
          <w:rPr>
            <w:rFonts w:ascii="Corbel" w:hAnsi="Corbel" w:cs="Times New Roman"/>
          </w:rPr>
          <w:t xml:space="preserve"> tak počiatočným bodom </w:t>
        </w:r>
      </w:ins>
      <w:ins w:id="16" w:author="Batková Lenka" w:date="2025-05-27T10:49:00Z">
        <w:r w:rsidR="008D1D93">
          <w:rPr>
            <w:rFonts w:ascii="Corbel" w:hAnsi="Corbel" w:cs="Times New Roman"/>
          </w:rPr>
          <w:t>sledovania je dátum zverejnenia medziročného indexu v roku 2031).</w:t>
        </w:r>
      </w:ins>
      <w:ins w:id="17" w:author="Batková Lenka" w:date="2025-05-27T10:47:00Z">
        <w:r w:rsidR="00D12C07">
          <w:rPr>
            <w:rFonts w:ascii="Corbel" w:hAnsi="Corbel" w:cs="Times New Roman"/>
          </w:rPr>
          <w:t xml:space="preserve"> </w:t>
        </w:r>
      </w:ins>
      <w:r w:rsidRPr="009906E0">
        <w:rPr>
          <w:rFonts w:ascii="Corbel" w:hAnsi="Corbel" w:cs="Times New Roman"/>
        </w:rPr>
        <w:t>Uplatnenie inflačnej doložky je možné raz ročne</w:t>
      </w:r>
      <w:r w:rsidR="00F155F4" w:rsidRPr="009906E0">
        <w:rPr>
          <w:rFonts w:ascii="Corbel" w:hAnsi="Corbel" w:cs="Times New Roman"/>
        </w:rPr>
        <w:t>,</w:t>
      </w:r>
      <w:r w:rsidRPr="009906E0">
        <w:rPr>
          <w:rFonts w:ascii="Corbel" w:hAnsi="Corbel" w:cs="Times New Roman"/>
        </w:rPr>
        <w:t xml:space="preserve"> a to po zverejnení medziročnej miery inflácie za rok predchádzajúci roku, v ktorom dochádza k uzatvoreniu dodatku podľa tejto zmluvy.</w:t>
      </w:r>
    </w:p>
    <w:p w14:paraId="1A74811D" w14:textId="138FE080" w:rsidR="00C57D11" w:rsidRPr="00F1467C" w:rsidRDefault="00F21754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F1467C">
        <w:rPr>
          <w:rFonts w:ascii="Corbel" w:hAnsi="Corbel" w:cs="Times New Roman"/>
        </w:rPr>
        <w:t>V prípade, ak medziročná miera inflácie dosiahne nárast/pokles o viac ako 10 percentuálnych bodov, bude sa týchto 10 bodov považovať za maximum, o ktoré je možné zvýšiť</w:t>
      </w:r>
      <w:r w:rsidR="00F1467C" w:rsidRPr="00F1467C">
        <w:rPr>
          <w:rFonts w:ascii="Corbel" w:hAnsi="Corbel" w:cs="Times New Roman"/>
        </w:rPr>
        <w:t>, resp. znížiť</w:t>
      </w:r>
      <w:r w:rsidRPr="00F1467C">
        <w:rPr>
          <w:rFonts w:ascii="Corbel" w:hAnsi="Corbel" w:cs="Times New Roman"/>
        </w:rPr>
        <w:t xml:space="preserve"> </w:t>
      </w:r>
      <w:r w:rsidR="004A6B33">
        <w:rPr>
          <w:rFonts w:ascii="Corbel" w:hAnsi="Corbel" w:cs="Times New Roman"/>
        </w:rPr>
        <w:t xml:space="preserve">jednotkovú </w:t>
      </w:r>
      <w:r w:rsidR="0083666F" w:rsidRPr="00F1467C">
        <w:rPr>
          <w:rFonts w:ascii="Corbel" w:hAnsi="Corbel" w:cs="Times New Roman"/>
        </w:rPr>
        <w:t>cenu</w:t>
      </w:r>
      <w:r w:rsidR="00C57D11" w:rsidRPr="00F1467C">
        <w:rPr>
          <w:rFonts w:ascii="Corbel" w:hAnsi="Corbel" w:cs="Times New Roman"/>
        </w:rPr>
        <w:t xml:space="preserve"> v</w:t>
      </w:r>
      <w:r w:rsidR="00F1467C" w:rsidRPr="00F1467C">
        <w:rPr>
          <w:rFonts w:ascii="Corbel" w:hAnsi="Corbel" w:cs="Times New Roman"/>
        </w:rPr>
        <w:t xml:space="preserve"> bode 5.4</w:t>
      </w:r>
      <w:r w:rsidR="00C57D11" w:rsidRPr="00F1467C">
        <w:rPr>
          <w:rFonts w:ascii="Corbel" w:hAnsi="Corbel" w:cs="Times New Roman"/>
        </w:rPr>
        <w:t> písm. b)</w:t>
      </w:r>
      <w:ins w:id="18" w:author="Batková Lenka" w:date="2025-05-27T10:49:00Z">
        <w:r w:rsidR="003C7839">
          <w:rPr>
            <w:rFonts w:ascii="Corbel" w:hAnsi="Corbel" w:cs="Times New Roman"/>
          </w:rPr>
          <w:t xml:space="preserve"> a c)</w:t>
        </w:r>
      </w:ins>
      <w:r w:rsidR="00C57D11" w:rsidRPr="00F1467C">
        <w:rPr>
          <w:rFonts w:ascii="Corbel" w:hAnsi="Corbel" w:cs="Times New Roman"/>
        </w:rPr>
        <w:t> tejto zmluvy.</w:t>
      </w:r>
    </w:p>
    <w:p w14:paraId="5FC350F3" w14:textId="6D2A7C55" w:rsidR="001B64DE" w:rsidRPr="008909D0" w:rsidRDefault="00F21754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8909D0">
        <w:rPr>
          <w:rFonts w:ascii="Corbel" w:hAnsi="Corbel" w:cs="Times New Roman"/>
        </w:rPr>
        <w:lastRenderedPageBreak/>
        <w:t xml:space="preserve">Zmluvné strany sa dohodli, že vyzvať na uplatnenie inflačnej doložky je možné do 3 mesiacov odo dňa zverejnenia vyššie uvedených informácií o medziročnej miere inflácie. Zmluvná strana v prípade záujmu o uzatvorenie dodatku doručí písomný návrh dodatku v stanovenej lehote druhej zmluvnej strane, ktorá sa k jeho zneniu vyjadrí najneskôr do 5 pracovných dní. V prípade odsúhlasenia znenia dodatku je </w:t>
      </w:r>
      <w:r w:rsidR="00AE0B0D" w:rsidRPr="008909D0">
        <w:rPr>
          <w:rFonts w:ascii="Corbel" w:hAnsi="Corbel" w:cs="Times New Roman"/>
        </w:rPr>
        <w:t>O</w:t>
      </w:r>
      <w:r w:rsidRPr="008909D0">
        <w:rPr>
          <w:rFonts w:ascii="Corbel" w:hAnsi="Corbel" w:cs="Times New Roman"/>
        </w:rPr>
        <w:t>bjednávateľ povinný zabezpečiť podpis dodatku a jeho následné zverejnenie. Nové</w:t>
      </w:r>
      <w:r w:rsidR="008909D0" w:rsidRPr="008909D0">
        <w:rPr>
          <w:rFonts w:ascii="Corbel" w:hAnsi="Corbel" w:cs="Times New Roman"/>
        </w:rPr>
        <w:t xml:space="preserve"> </w:t>
      </w:r>
      <w:r w:rsidR="00822272">
        <w:rPr>
          <w:rFonts w:ascii="Corbel" w:hAnsi="Corbel" w:cs="Times New Roman"/>
        </w:rPr>
        <w:t xml:space="preserve">jednotková </w:t>
      </w:r>
      <w:r w:rsidR="008909D0" w:rsidRPr="008909D0">
        <w:rPr>
          <w:rFonts w:ascii="Corbel" w:hAnsi="Corbel" w:cs="Times New Roman"/>
        </w:rPr>
        <w:t>cena</w:t>
      </w:r>
      <w:r w:rsidRPr="008909D0">
        <w:rPr>
          <w:rFonts w:ascii="Corbel" w:hAnsi="Corbel" w:cs="Times New Roman"/>
        </w:rPr>
        <w:t xml:space="preserve"> bud</w:t>
      </w:r>
      <w:r w:rsidR="00E97003" w:rsidRPr="008909D0">
        <w:rPr>
          <w:rFonts w:ascii="Corbel" w:hAnsi="Corbel" w:cs="Times New Roman"/>
        </w:rPr>
        <w:t>e</w:t>
      </w:r>
      <w:r w:rsidRPr="008909D0">
        <w:rPr>
          <w:rFonts w:ascii="Corbel" w:hAnsi="Corbel" w:cs="Times New Roman"/>
        </w:rPr>
        <w:t xml:space="preserve"> uplatňovan</w:t>
      </w:r>
      <w:r w:rsidR="00E97003" w:rsidRPr="008909D0">
        <w:rPr>
          <w:rFonts w:ascii="Corbel" w:hAnsi="Corbel" w:cs="Times New Roman"/>
        </w:rPr>
        <w:t>á</w:t>
      </w:r>
      <w:r w:rsidRPr="008909D0">
        <w:rPr>
          <w:rFonts w:ascii="Corbel" w:hAnsi="Corbel" w:cs="Times New Roman"/>
        </w:rPr>
        <w:t xml:space="preserve"> od prvého dňa mesiaca nasledujúceho po mesiaci, v ktorom bol uzatvorený predmetný dodatok. </w:t>
      </w:r>
    </w:p>
    <w:p w14:paraId="77101DE0" w14:textId="4B8058B2" w:rsidR="00F21754" w:rsidRPr="008909D0" w:rsidRDefault="00F21754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8909D0">
        <w:rPr>
          <w:rFonts w:ascii="Corbel" w:hAnsi="Corbel" w:cs="Times New Roman"/>
        </w:rPr>
        <w:t>Vzorec a príklad pre výpočet n</w:t>
      </w:r>
      <w:r w:rsidR="008909D0" w:rsidRPr="008909D0">
        <w:rPr>
          <w:rFonts w:ascii="Corbel" w:hAnsi="Corbel" w:cs="Times New Roman"/>
        </w:rPr>
        <w:t>ovej</w:t>
      </w:r>
      <w:r w:rsidR="00822272">
        <w:rPr>
          <w:rFonts w:ascii="Corbel" w:hAnsi="Corbel" w:cs="Times New Roman"/>
        </w:rPr>
        <w:t xml:space="preserve"> jednotkovej</w:t>
      </w:r>
      <w:r w:rsidRPr="008909D0">
        <w:rPr>
          <w:rFonts w:ascii="Corbel" w:hAnsi="Corbel" w:cs="Times New Roman"/>
        </w:rPr>
        <w:t xml:space="preserve"> c</w:t>
      </w:r>
      <w:r w:rsidR="008909D0" w:rsidRPr="008909D0">
        <w:rPr>
          <w:rFonts w:ascii="Corbel" w:hAnsi="Corbel" w:cs="Times New Roman"/>
        </w:rPr>
        <w:t>eny</w:t>
      </w:r>
      <w:r w:rsidRPr="008909D0">
        <w:rPr>
          <w:rFonts w:ascii="Corbel" w:hAnsi="Corbel" w:cs="Times New Roman"/>
        </w:rPr>
        <w:t xml:space="preserve"> je nasledovný:</w:t>
      </w:r>
    </w:p>
    <w:p w14:paraId="40572165" w14:textId="77777777" w:rsidR="00F21754" w:rsidRPr="00830208" w:rsidRDefault="00F21754" w:rsidP="008909D0">
      <w:pPr>
        <w:pStyle w:val="Odsekzoznamu"/>
        <w:spacing w:line="240" w:lineRule="auto"/>
        <w:contextualSpacing w:val="0"/>
        <w:jc w:val="center"/>
        <w:rPr>
          <w:rFonts w:ascii="Corbel" w:hAnsi="Corbel" w:cs="Times New Roman"/>
        </w:rPr>
      </w:pPr>
      <m:oMath>
        <m:r>
          <w:rPr>
            <w:rFonts w:ascii="Cambria Math" w:hAnsi="Cambria Math" w:cs="Times New Roman"/>
          </w:rPr>
          <m:t>Nová cena=Pôvodná cena*(1+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hodnota nárastu inflácie</m:t>
            </m:r>
          </m:num>
          <m:den>
            <m:r>
              <w:rPr>
                <w:rFonts w:ascii="Cambria Math" w:hAnsi="Cambria Math" w:cs="Times New Roman"/>
              </w:rPr>
              <m:t>100</m:t>
            </m:r>
          </m:den>
        </m:f>
      </m:oMath>
      <w:r w:rsidRPr="00830208">
        <w:rPr>
          <w:rFonts w:ascii="Corbel" w:eastAsiaTheme="minorEastAsia" w:hAnsi="Corbel" w:cs="Times New Roman"/>
        </w:rPr>
        <w:t>)</w:t>
      </w:r>
    </w:p>
    <w:p w14:paraId="69A905D1" w14:textId="090B5053" w:rsidR="00F21754" w:rsidRPr="00830208" w:rsidRDefault="00F21754" w:rsidP="008909D0">
      <w:pPr>
        <w:pStyle w:val="Odsekzoznamu"/>
        <w:spacing w:after="0" w:line="240" w:lineRule="auto"/>
        <w:jc w:val="both"/>
        <w:rPr>
          <w:rFonts w:ascii="Corbel" w:hAnsi="Corbel"/>
        </w:rPr>
      </w:pPr>
      <w:r w:rsidRPr="00830208">
        <w:rPr>
          <w:rFonts w:ascii="Corbel" w:hAnsi="Corbel"/>
        </w:rPr>
        <w:t>Medziročná miera inflácie pre rok 202</w:t>
      </w:r>
      <w:r w:rsidR="00E20336" w:rsidRPr="00830208">
        <w:rPr>
          <w:rFonts w:ascii="Corbel" w:hAnsi="Corbel"/>
        </w:rPr>
        <w:t>5</w:t>
      </w:r>
      <w:r w:rsidRPr="00830208">
        <w:rPr>
          <w:rFonts w:ascii="Corbel" w:hAnsi="Corbel"/>
        </w:rPr>
        <w:t xml:space="preserve"> dosiahla úroveň </w:t>
      </w:r>
      <w:r w:rsidR="004059AF" w:rsidRPr="00830208">
        <w:rPr>
          <w:rFonts w:ascii="Corbel" w:hAnsi="Corbel"/>
        </w:rPr>
        <w:t>102,8</w:t>
      </w:r>
      <w:r w:rsidR="006F4517" w:rsidRPr="00830208">
        <w:rPr>
          <w:rFonts w:ascii="Corbel" w:hAnsi="Corbel"/>
        </w:rPr>
        <w:t>;</w:t>
      </w:r>
      <w:r w:rsidRPr="00830208">
        <w:rPr>
          <w:rFonts w:ascii="Corbel" w:hAnsi="Corbel"/>
        </w:rPr>
        <w:t xml:space="preserve"> pre rok 202</w:t>
      </w:r>
      <w:r w:rsidR="004059AF" w:rsidRPr="00830208">
        <w:rPr>
          <w:rFonts w:ascii="Corbel" w:hAnsi="Corbel"/>
        </w:rPr>
        <w:t>6</w:t>
      </w:r>
      <w:r w:rsidRPr="00830208">
        <w:rPr>
          <w:rFonts w:ascii="Corbel" w:hAnsi="Corbel"/>
        </w:rPr>
        <w:t xml:space="preserve"> dosiahla úroveň </w:t>
      </w:r>
      <w:r w:rsidR="006F4517" w:rsidRPr="00830208">
        <w:rPr>
          <w:rFonts w:ascii="Corbel" w:hAnsi="Corbel"/>
        </w:rPr>
        <w:t>110,5;</w:t>
      </w:r>
      <w:r w:rsidRPr="00830208">
        <w:rPr>
          <w:rFonts w:ascii="Corbel" w:hAnsi="Corbel"/>
        </w:rPr>
        <w:t xml:space="preserve"> čiže došlo k nárastu o </w:t>
      </w:r>
      <w:r w:rsidR="00CA2CFE" w:rsidRPr="00830208">
        <w:rPr>
          <w:rFonts w:ascii="Corbel" w:hAnsi="Corbel"/>
        </w:rPr>
        <w:t>7</w:t>
      </w:r>
      <w:r w:rsidRPr="00830208">
        <w:rPr>
          <w:rFonts w:ascii="Corbel" w:hAnsi="Corbel"/>
        </w:rPr>
        <w:t>,</w:t>
      </w:r>
      <w:r w:rsidR="00CA2CFE" w:rsidRPr="00830208">
        <w:rPr>
          <w:rFonts w:ascii="Corbel" w:hAnsi="Corbel"/>
        </w:rPr>
        <w:t>7</w:t>
      </w:r>
      <w:r w:rsidRPr="00830208">
        <w:rPr>
          <w:rFonts w:ascii="Corbel" w:hAnsi="Corbel"/>
        </w:rPr>
        <w:t xml:space="preserve"> percentuálneho bodu. </w:t>
      </w:r>
    </w:p>
    <w:p w14:paraId="145112DF" w14:textId="0184E561" w:rsidR="00F21754" w:rsidRPr="00830208" w:rsidRDefault="00F21754" w:rsidP="008909D0">
      <w:pPr>
        <w:pStyle w:val="Odsekzoznamu"/>
        <w:spacing w:after="0" w:line="240" w:lineRule="auto"/>
        <w:jc w:val="center"/>
        <w:rPr>
          <w:rFonts w:ascii="Corbel" w:eastAsiaTheme="minorEastAsia" w:hAnsi="Corbel"/>
        </w:rPr>
      </w:pPr>
      <m:oMathPara>
        <m:oMath>
          <m:r>
            <w:rPr>
              <w:rFonts w:ascii="Cambria Math" w:hAnsi="Cambria Math"/>
            </w:rPr>
            <m:t>Nová cena=50*(1+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7,7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14:paraId="75F1BB59" w14:textId="7FD25552" w:rsidR="004A6B33" w:rsidRDefault="00F21754" w:rsidP="004A6B33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830208">
        <w:rPr>
          <w:rFonts w:ascii="Corbel" w:hAnsi="Corbel" w:cs="Times New Roman"/>
        </w:rPr>
        <w:t xml:space="preserve">Nová </w:t>
      </w:r>
      <w:r w:rsidR="00822272">
        <w:rPr>
          <w:rFonts w:ascii="Corbel" w:hAnsi="Corbel" w:cs="Times New Roman"/>
        </w:rPr>
        <w:t xml:space="preserve">jednotková </w:t>
      </w:r>
      <w:r w:rsidRPr="00830208">
        <w:rPr>
          <w:rFonts w:ascii="Corbel" w:hAnsi="Corbel" w:cs="Times New Roman"/>
        </w:rPr>
        <w:t xml:space="preserve">cena </w:t>
      </w:r>
      <w:r w:rsidR="00822272">
        <w:rPr>
          <w:rFonts w:ascii="Corbel" w:hAnsi="Corbel" w:cs="Times New Roman"/>
        </w:rPr>
        <w:t xml:space="preserve">podľa </w:t>
      </w:r>
      <w:r w:rsidR="00822272" w:rsidRPr="0033688F">
        <w:rPr>
          <w:rFonts w:ascii="Corbel" w:hAnsi="Corbel" w:cs="Times New Roman"/>
        </w:rPr>
        <w:t>5.4 písm. b) tejto zmluvy</w:t>
      </w:r>
      <w:r w:rsidR="00822272">
        <w:rPr>
          <w:rFonts w:ascii="Corbel" w:hAnsi="Corbel" w:cs="Times New Roman"/>
        </w:rPr>
        <w:t xml:space="preserve"> by</w:t>
      </w:r>
      <w:r w:rsidRPr="00830208">
        <w:rPr>
          <w:rFonts w:ascii="Corbel" w:hAnsi="Corbel" w:cs="Times New Roman"/>
        </w:rPr>
        <w:t xml:space="preserve"> za vyššie uvedených predpokladov bo</w:t>
      </w:r>
      <w:r w:rsidRPr="00CA2CFE">
        <w:rPr>
          <w:rFonts w:ascii="Corbel" w:hAnsi="Corbel" w:cs="Times New Roman"/>
        </w:rPr>
        <w:t>la 5</w:t>
      </w:r>
      <w:r w:rsidR="00EF355B">
        <w:rPr>
          <w:rFonts w:ascii="Corbel" w:hAnsi="Corbel" w:cs="Times New Roman"/>
        </w:rPr>
        <w:t>3</w:t>
      </w:r>
      <w:r w:rsidRPr="00CA2CFE">
        <w:rPr>
          <w:rFonts w:ascii="Corbel" w:hAnsi="Corbel" w:cs="Times New Roman"/>
        </w:rPr>
        <w:t>,</w:t>
      </w:r>
      <w:r w:rsidR="00EF355B">
        <w:rPr>
          <w:rFonts w:ascii="Corbel" w:hAnsi="Corbel" w:cs="Times New Roman"/>
        </w:rPr>
        <w:t>85</w:t>
      </w:r>
      <w:r w:rsidRPr="00CA2CFE">
        <w:rPr>
          <w:rFonts w:ascii="Corbel" w:hAnsi="Corbel" w:cs="Times New Roman"/>
        </w:rPr>
        <w:t xml:space="preserve"> eur.</w:t>
      </w:r>
      <w:ins w:id="19" w:author="Batková Lenka" w:date="2025-05-27T10:50:00Z">
        <w:r w:rsidR="000865DA">
          <w:rPr>
            <w:rFonts w:ascii="Corbel" w:hAnsi="Corbel" w:cs="Times New Roman"/>
          </w:rPr>
          <w:t xml:space="preserve"> Obdobne sa vypočíta </w:t>
        </w:r>
        <w:r w:rsidR="00202D93">
          <w:rPr>
            <w:rFonts w:ascii="Corbel" w:hAnsi="Corbel" w:cs="Times New Roman"/>
          </w:rPr>
          <w:t>nová cena aj podľa bodu 5.4 písm. c) tejto zmluvy.</w:t>
        </w:r>
      </w:ins>
    </w:p>
    <w:p w14:paraId="1AA0AFCA" w14:textId="7037AEC6" w:rsidR="00A51E4E" w:rsidRPr="0022531B" w:rsidRDefault="00A51E4E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Vlastná platba sa bude realizovať formou bezhotovostného platobného styku v eurách. </w:t>
      </w:r>
    </w:p>
    <w:p w14:paraId="28349DA1" w14:textId="3977077A" w:rsidR="005467AF" w:rsidRDefault="00A8259A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Cenu za predmet zmluvy môže Poskytovateľ fakturovať a Objednávateľ </w:t>
      </w:r>
      <w:r w:rsidR="001C228C" w:rsidRPr="0022531B">
        <w:rPr>
          <w:rFonts w:ascii="Corbel" w:hAnsi="Corbel" w:cs="Times New Roman"/>
        </w:rPr>
        <w:t xml:space="preserve">je </w:t>
      </w:r>
      <w:r w:rsidRPr="0022531B">
        <w:rPr>
          <w:rFonts w:ascii="Corbel" w:hAnsi="Corbel" w:cs="Times New Roman"/>
        </w:rPr>
        <w:t xml:space="preserve">povinný zaplatiť na základe </w:t>
      </w:r>
      <w:r w:rsidR="00EC2B05" w:rsidRPr="0022531B">
        <w:rPr>
          <w:rFonts w:ascii="Corbel" w:hAnsi="Corbel" w:cs="Times New Roman"/>
        </w:rPr>
        <w:t xml:space="preserve">jednotlivých </w:t>
      </w:r>
      <w:r w:rsidRPr="0022531B">
        <w:rPr>
          <w:rFonts w:ascii="Corbel" w:hAnsi="Corbel" w:cs="Times New Roman"/>
        </w:rPr>
        <w:t>predložených faktúr</w:t>
      </w:r>
      <w:r w:rsidR="001C228C" w:rsidRPr="0022531B">
        <w:rPr>
          <w:rFonts w:ascii="Corbel" w:hAnsi="Corbel" w:cs="Times New Roman"/>
        </w:rPr>
        <w:t>.</w:t>
      </w:r>
      <w:r w:rsidR="00150D21">
        <w:rPr>
          <w:rFonts w:ascii="Corbel" w:hAnsi="Corbel" w:cs="Times New Roman"/>
        </w:rPr>
        <w:t xml:space="preserve"> Položka </w:t>
      </w:r>
      <w:r w:rsidR="00861F05">
        <w:rPr>
          <w:rFonts w:ascii="Corbel" w:hAnsi="Corbel" w:cs="Times New Roman"/>
        </w:rPr>
        <w:t xml:space="preserve">a) z bodu 5.4 tejto zmluvy </w:t>
      </w:r>
      <w:r w:rsidR="005F7E19">
        <w:rPr>
          <w:rFonts w:ascii="Corbel" w:hAnsi="Corbel" w:cs="Times New Roman"/>
        </w:rPr>
        <w:t xml:space="preserve">bude </w:t>
      </w:r>
      <w:r w:rsidR="00861F05">
        <w:rPr>
          <w:rFonts w:ascii="Corbel" w:hAnsi="Corbel" w:cs="Times New Roman"/>
        </w:rPr>
        <w:t xml:space="preserve">fakturovaná </w:t>
      </w:r>
      <w:r w:rsidR="00E44601">
        <w:rPr>
          <w:rFonts w:ascii="Corbel" w:hAnsi="Corbel" w:cs="Times New Roman"/>
        </w:rPr>
        <w:t>ročne</w:t>
      </w:r>
      <w:r w:rsidR="001A2FD6">
        <w:rPr>
          <w:rFonts w:ascii="Corbel" w:hAnsi="Corbel" w:cs="Times New Roman"/>
        </w:rPr>
        <w:t xml:space="preserve"> vopred na obdobie do konca príslušného kalendárneho roka</w:t>
      </w:r>
      <w:r w:rsidR="00AC44B5">
        <w:rPr>
          <w:rFonts w:ascii="Corbel" w:hAnsi="Corbel" w:cs="Times New Roman"/>
        </w:rPr>
        <w:t>;</w:t>
      </w:r>
      <w:r w:rsidR="00434A50">
        <w:rPr>
          <w:rFonts w:ascii="Corbel" w:hAnsi="Corbel" w:cs="Times New Roman"/>
        </w:rPr>
        <w:t xml:space="preserve"> prvý rok </w:t>
      </w:r>
      <w:r w:rsidR="00265E8B">
        <w:rPr>
          <w:rFonts w:ascii="Corbel" w:hAnsi="Corbel" w:cs="Times New Roman"/>
        </w:rPr>
        <w:t>prebehne fakturácia alikvotne</w:t>
      </w:r>
      <w:r w:rsidR="00EB6DBB">
        <w:rPr>
          <w:rFonts w:ascii="Corbel" w:hAnsi="Corbel" w:cs="Times New Roman"/>
        </w:rPr>
        <w:t xml:space="preserve"> podľa </w:t>
      </w:r>
      <w:r w:rsidR="003E73D8">
        <w:rPr>
          <w:rFonts w:ascii="Corbel" w:hAnsi="Corbel" w:cs="Times New Roman"/>
        </w:rPr>
        <w:t xml:space="preserve">dátumu </w:t>
      </w:r>
      <w:r w:rsidR="00EB6DBB">
        <w:rPr>
          <w:rFonts w:ascii="Corbel" w:hAnsi="Corbel" w:cs="Times New Roman"/>
        </w:rPr>
        <w:t>nadobudnutia účinnosti tejto zmluvy</w:t>
      </w:r>
      <w:r w:rsidR="003E73D8">
        <w:rPr>
          <w:rFonts w:ascii="Corbel" w:hAnsi="Corbel" w:cs="Times New Roman"/>
        </w:rPr>
        <w:t xml:space="preserve"> (mesačná suma rozrátaná na dni). </w:t>
      </w:r>
      <w:r w:rsidR="00EB6DBB">
        <w:rPr>
          <w:rFonts w:ascii="Corbel" w:hAnsi="Corbel" w:cs="Times New Roman"/>
        </w:rPr>
        <w:t>Nasledujúce roky</w:t>
      </w:r>
      <w:r w:rsidR="00F975A8">
        <w:rPr>
          <w:rFonts w:ascii="Corbel" w:hAnsi="Corbel" w:cs="Times New Roman"/>
        </w:rPr>
        <w:t xml:space="preserve"> (sem patrí aj položka c) z bodu 5.4 tejto zmluvy)</w:t>
      </w:r>
      <w:r w:rsidR="00EB6DBB">
        <w:rPr>
          <w:rFonts w:ascii="Corbel" w:hAnsi="Corbel" w:cs="Times New Roman"/>
        </w:rPr>
        <w:t xml:space="preserve"> </w:t>
      </w:r>
      <w:r w:rsidR="00F02E20">
        <w:rPr>
          <w:rFonts w:ascii="Corbel" w:hAnsi="Corbel" w:cs="Times New Roman"/>
        </w:rPr>
        <w:t xml:space="preserve"> </w:t>
      </w:r>
      <w:r w:rsidR="007E0F29">
        <w:rPr>
          <w:rFonts w:ascii="Corbel" w:hAnsi="Corbel" w:cs="Times New Roman"/>
        </w:rPr>
        <w:t xml:space="preserve">sa v decembri daného roka vystaví faktúra na nasledujúci kalendárny rok (napr. december roku 2025 sa vystaví faktúra na </w:t>
      </w:r>
      <w:r w:rsidR="008A6916">
        <w:rPr>
          <w:rFonts w:ascii="Corbel" w:hAnsi="Corbel" w:cs="Times New Roman"/>
        </w:rPr>
        <w:t xml:space="preserve">celý </w:t>
      </w:r>
      <w:r w:rsidR="007E0F29">
        <w:rPr>
          <w:rFonts w:ascii="Corbel" w:hAnsi="Corbel" w:cs="Times New Roman"/>
        </w:rPr>
        <w:t xml:space="preserve">rok </w:t>
      </w:r>
      <w:r w:rsidR="008A6916">
        <w:rPr>
          <w:rFonts w:ascii="Corbel" w:hAnsi="Corbel" w:cs="Times New Roman"/>
        </w:rPr>
        <w:t>202</w:t>
      </w:r>
      <w:r w:rsidR="00D44169">
        <w:rPr>
          <w:rFonts w:ascii="Corbel" w:hAnsi="Corbel" w:cs="Times New Roman"/>
        </w:rPr>
        <w:t xml:space="preserve">6). </w:t>
      </w:r>
      <w:r w:rsidR="00BB17DA">
        <w:rPr>
          <w:rFonts w:ascii="Corbel" w:hAnsi="Corbel" w:cs="Times New Roman"/>
        </w:rPr>
        <w:t xml:space="preserve">Položka </w:t>
      </w:r>
      <w:r w:rsidR="0030047B">
        <w:rPr>
          <w:rFonts w:ascii="Corbel" w:hAnsi="Corbel" w:cs="Times New Roman"/>
        </w:rPr>
        <w:t>b) z bodu 5.4</w:t>
      </w:r>
      <w:r w:rsidR="00BB17DA">
        <w:rPr>
          <w:rFonts w:ascii="Corbel" w:hAnsi="Corbel" w:cs="Times New Roman"/>
        </w:rPr>
        <w:t xml:space="preserve"> bude fakturovaná priebežne, podľa potrieb </w:t>
      </w:r>
      <w:r w:rsidR="008F01AB">
        <w:rPr>
          <w:rFonts w:ascii="Corbel" w:hAnsi="Corbel" w:cs="Times New Roman"/>
        </w:rPr>
        <w:t xml:space="preserve">Objednávateľa, na základe </w:t>
      </w:r>
      <w:r w:rsidR="0010095D">
        <w:rPr>
          <w:rFonts w:ascii="Corbel" w:hAnsi="Corbel" w:cs="Times New Roman"/>
        </w:rPr>
        <w:t>akceptačného protokolu</w:t>
      </w:r>
      <w:r w:rsidR="00493DF4">
        <w:rPr>
          <w:rFonts w:ascii="Corbel" w:hAnsi="Corbel" w:cs="Times New Roman"/>
        </w:rPr>
        <w:t xml:space="preserve"> a bude výhradné </w:t>
      </w:r>
      <w:proofErr w:type="spellStart"/>
      <w:r w:rsidR="00493DF4">
        <w:rPr>
          <w:rFonts w:ascii="Corbel" w:hAnsi="Corbel" w:cs="Times New Roman"/>
        </w:rPr>
        <w:t>faktúrovaná</w:t>
      </w:r>
      <w:proofErr w:type="spellEnd"/>
      <w:r w:rsidR="00493DF4">
        <w:rPr>
          <w:rFonts w:ascii="Corbel" w:hAnsi="Corbel" w:cs="Times New Roman"/>
        </w:rPr>
        <w:t xml:space="preserve"> iba Rektorátu UK – ako súčasti Objednávateľa.</w:t>
      </w:r>
    </w:p>
    <w:p w14:paraId="50A274D0" w14:textId="4C04CE90" w:rsidR="009E0C0C" w:rsidRPr="0047407C" w:rsidRDefault="009E0C0C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V</w:t>
      </w:r>
      <w:r w:rsidRPr="482C0344">
        <w:rPr>
          <w:rFonts w:ascii="Corbel" w:hAnsi="Corbel" w:cs="Times New Roman"/>
        </w:rPr>
        <w:t xml:space="preserve">ýška jednotlivých platieb, ktoré môže Poskytovateľ fakturovať za </w:t>
      </w:r>
      <w:r w:rsidR="008B1F23">
        <w:rPr>
          <w:rFonts w:ascii="Corbel" w:hAnsi="Corbel" w:cs="Times New Roman"/>
        </w:rPr>
        <w:t xml:space="preserve">položky </w:t>
      </w:r>
      <w:r w:rsidR="00883FE5">
        <w:rPr>
          <w:rFonts w:ascii="Corbel" w:hAnsi="Corbel" w:cs="Times New Roman"/>
        </w:rPr>
        <w:t xml:space="preserve">a) a prípadne c) bodu 5.4 tejto zmluvy </w:t>
      </w:r>
      <w:r w:rsidRPr="482C0344">
        <w:rPr>
          <w:rFonts w:ascii="Corbel" w:hAnsi="Corbel" w:cs="Times New Roman"/>
        </w:rPr>
        <w:t>je uvedená v Prílohe č. 3 tejto zmluvy.</w:t>
      </w:r>
    </w:p>
    <w:p w14:paraId="553EE939" w14:textId="599DE265" w:rsidR="00A51E4E" w:rsidRPr="0022531B" w:rsidRDefault="00711B1B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Každá f</w:t>
      </w:r>
      <w:r w:rsidR="00A51E4E" w:rsidRPr="0022531B">
        <w:rPr>
          <w:rFonts w:ascii="Corbel" w:hAnsi="Corbel" w:cs="Times New Roman"/>
        </w:rPr>
        <w:t xml:space="preserve">aktúra musí obsahovať náležitosti daňového dokladu v zmysle zákonnej úpravy. Ak faktúra neobsahuje predpísané náležitosti, </w:t>
      </w:r>
      <w:r w:rsidR="00442722">
        <w:rPr>
          <w:rFonts w:ascii="Corbel" w:hAnsi="Corbel" w:cs="Times New Roman"/>
        </w:rPr>
        <w:t>O</w:t>
      </w:r>
      <w:r w:rsidR="00A51E4E" w:rsidRPr="0022531B">
        <w:rPr>
          <w:rFonts w:ascii="Corbel" w:hAnsi="Corbel" w:cs="Times New Roman"/>
        </w:rPr>
        <w:t>bjednávateľ je oprávnený faktúru vrátiť, pričom doručením faktúry s vyššie uvedenými náležitosťami začína plynúť nová lehota splatnosti.</w:t>
      </w:r>
    </w:p>
    <w:p w14:paraId="2BC38A21" w14:textId="51E14852" w:rsidR="004137F4" w:rsidRPr="0008321F" w:rsidRDefault="00A51E4E" w:rsidP="007F55AC">
      <w:pPr>
        <w:pStyle w:val="Odsekzoznamu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Lehota splatnosti faktúry je 30 dní od jej doručenia doporučenou listovou zásielkou </w:t>
      </w:r>
      <w:r w:rsidR="00442722">
        <w:rPr>
          <w:rFonts w:ascii="Corbel" w:hAnsi="Corbel" w:cs="Times New Roman"/>
        </w:rPr>
        <w:t>O</w:t>
      </w:r>
      <w:r w:rsidRPr="0022531B">
        <w:rPr>
          <w:rFonts w:ascii="Corbel" w:hAnsi="Corbel" w:cs="Times New Roman"/>
        </w:rPr>
        <w:t>bjednávateľovi bez nedostatkov.</w:t>
      </w:r>
    </w:p>
    <w:p w14:paraId="70A12C67" w14:textId="77777777" w:rsidR="00A32BA7" w:rsidRPr="0022531B" w:rsidRDefault="00A32BA7" w:rsidP="007F55AC">
      <w:pPr>
        <w:pStyle w:val="Odsekzoznamu"/>
        <w:spacing w:after="0" w:line="240" w:lineRule="auto"/>
        <w:ind w:left="0"/>
        <w:jc w:val="both"/>
        <w:rPr>
          <w:rFonts w:ascii="Corbel" w:hAnsi="Corbel" w:cs="Times New Roman"/>
        </w:rPr>
      </w:pPr>
    </w:p>
    <w:p w14:paraId="3D8441F1" w14:textId="77777777" w:rsidR="004137F4" w:rsidRPr="0022531B" w:rsidRDefault="004137F4" w:rsidP="007F55AC">
      <w:pPr>
        <w:pStyle w:val="Odsekzoznamu"/>
        <w:keepNext/>
        <w:spacing w:after="0" w:line="240" w:lineRule="auto"/>
        <w:ind w:left="0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VI.</w:t>
      </w:r>
    </w:p>
    <w:p w14:paraId="4099B8F1" w14:textId="41372EA4" w:rsidR="004137F4" w:rsidRDefault="004137F4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Práva a povinnosti zmluvných strán</w:t>
      </w:r>
    </w:p>
    <w:p w14:paraId="7E334F2A" w14:textId="77777777" w:rsidR="00CC3420" w:rsidRPr="00CC3420" w:rsidRDefault="00CC3420" w:rsidP="007F55AC">
      <w:pPr>
        <w:spacing w:line="240" w:lineRule="auto"/>
      </w:pPr>
    </w:p>
    <w:p w14:paraId="0B3C3F28" w14:textId="3D5E7A37" w:rsidR="004137F4" w:rsidRPr="009971BC" w:rsidRDefault="004137F4" w:rsidP="00695647">
      <w:pPr>
        <w:pStyle w:val="Odsekzoznamu"/>
        <w:numPr>
          <w:ilvl w:val="1"/>
          <w:numId w:val="38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9971BC">
        <w:rPr>
          <w:rFonts w:ascii="Corbel" w:hAnsi="Corbel" w:cs="Times New Roman"/>
        </w:rPr>
        <w:t>Objednávateľ sa zaväzuje:</w:t>
      </w:r>
    </w:p>
    <w:p w14:paraId="57259DBA" w14:textId="77777777" w:rsidR="004137F4" w:rsidRPr="0022531B" w:rsidRDefault="004137F4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poskytnúť včasné a kompletné informácie a podklady na zabezpečenie poskytnutia predmetu zmluvy,</w:t>
      </w:r>
    </w:p>
    <w:p w14:paraId="59A0DE60" w14:textId="58C2588E" w:rsidR="004137F4" w:rsidRPr="0022531B" w:rsidRDefault="004137F4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spolupracovať s </w:t>
      </w:r>
      <w:r w:rsidR="00DC39BA" w:rsidRPr="0022531B">
        <w:rPr>
          <w:rFonts w:ascii="Corbel" w:hAnsi="Corbel" w:cs="Times New Roman"/>
        </w:rPr>
        <w:t>Poskytov</w:t>
      </w:r>
      <w:r w:rsidRPr="0022531B">
        <w:rPr>
          <w:rFonts w:ascii="Corbel" w:hAnsi="Corbel" w:cs="Times New Roman"/>
        </w:rPr>
        <w:t>ateľom pri všetkých činnostiach vyplývajúcich z predmetu zmluvy,</w:t>
      </w:r>
    </w:p>
    <w:p w14:paraId="1D260894" w14:textId="5D0084DC" w:rsidR="004137F4" w:rsidRPr="0022531B" w:rsidRDefault="004137F4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bezodkladne informovať </w:t>
      </w:r>
      <w:r w:rsidR="00DC39BA" w:rsidRPr="0022531B">
        <w:rPr>
          <w:rFonts w:ascii="Corbel" w:hAnsi="Corbel" w:cs="Times New Roman"/>
        </w:rPr>
        <w:t>Poskytov</w:t>
      </w:r>
      <w:r w:rsidRPr="0022531B">
        <w:rPr>
          <w:rFonts w:ascii="Corbel" w:hAnsi="Corbel" w:cs="Times New Roman"/>
        </w:rPr>
        <w:t>ateľa o prípadných zmenách pri poskytovaní predmetu zmluvy,</w:t>
      </w:r>
    </w:p>
    <w:p w14:paraId="378E385C" w14:textId="20362406" w:rsidR="00A73081" w:rsidRPr="0022531B" w:rsidRDefault="00A73081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poskytnúť Poskytovateľovi potrebnú súčinnosť pri poskytovaní Služieb podľa navrhovaného spôsobu a postupu poskytnutia Služieb,</w:t>
      </w:r>
    </w:p>
    <w:p w14:paraId="0C3A3488" w14:textId="7F182B68" w:rsidR="002F0D33" w:rsidRPr="0022531B" w:rsidRDefault="00F26138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meniť obsah databázy </w:t>
      </w:r>
      <w:r w:rsidR="00E56069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 xml:space="preserve">ystému výhradne prostredníctvom </w:t>
      </w:r>
      <w:r w:rsidR="0059740E" w:rsidRPr="0022531B">
        <w:rPr>
          <w:rFonts w:ascii="Corbel" w:hAnsi="Corbel" w:cs="Times New Roman"/>
        </w:rPr>
        <w:t>jeho aplikačnej</w:t>
      </w:r>
      <w:r w:rsidRPr="0022531B">
        <w:rPr>
          <w:rFonts w:ascii="Corbel" w:hAnsi="Corbel" w:cs="Times New Roman"/>
        </w:rPr>
        <w:t xml:space="preserve"> vrstv</w:t>
      </w:r>
      <w:r w:rsidR="0059740E" w:rsidRPr="0022531B">
        <w:rPr>
          <w:rFonts w:ascii="Corbel" w:hAnsi="Corbel" w:cs="Times New Roman"/>
        </w:rPr>
        <w:t>y,</w:t>
      </w:r>
    </w:p>
    <w:p w14:paraId="4CAFC895" w14:textId="4D41A273" w:rsidR="000E450A" w:rsidRPr="0022531B" w:rsidRDefault="000E450A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zamedziť vykonaniu zmeny obsahu základných číselníkov </w:t>
      </w:r>
      <w:r w:rsidR="00E56069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ystému bez predchádzajúceho súhlasu Poskytovateľa,</w:t>
      </w:r>
    </w:p>
    <w:p w14:paraId="68FB488D" w14:textId="5A82C6E1" w:rsidR="00A73081" w:rsidRPr="0022531B" w:rsidRDefault="004137F4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za predpokladu dodržania bezpečnostných a prípadných ďalších predpisov Objednávateľa sprístupniť technickú, komunikačnú a systémovú infraštruktúru pre poskytnutie Služieb podľa tejto </w:t>
      </w:r>
      <w:r w:rsidR="00DC39BA" w:rsidRPr="0022531B">
        <w:rPr>
          <w:rFonts w:ascii="Corbel" w:hAnsi="Corbel" w:cs="Times New Roman"/>
        </w:rPr>
        <w:t>zmluv</w:t>
      </w:r>
      <w:r w:rsidRPr="0022531B">
        <w:rPr>
          <w:rFonts w:ascii="Corbel" w:hAnsi="Corbel" w:cs="Times New Roman"/>
        </w:rPr>
        <w:t xml:space="preserve">y a podľa potreby vzdialeného prístupu </w:t>
      </w:r>
      <w:r w:rsidRPr="0022531B">
        <w:rPr>
          <w:rFonts w:ascii="Corbel" w:hAnsi="Corbel" w:cs="Times New Roman"/>
        </w:rPr>
        <w:lastRenderedPageBreak/>
        <w:t xml:space="preserve">dohodnutou technológiou a zabezpečiť </w:t>
      </w:r>
      <w:r w:rsidR="005A4E4B" w:rsidRPr="0022531B">
        <w:rPr>
          <w:rFonts w:ascii="Corbel" w:hAnsi="Corbel" w:cs="Times New Roman"/>
        </w:rPr>
        <w:t>Poskytovat</w:t>
      </w:r>
      <w:r w:rsidRPr="0022531B">
        <w:rPr>
          <w:rFonts w:ascii="Corbel" w:hAnsi="Corbel" w:cs="Times New Roman"/>
        </w:rPr>
        <w:t xml:space="preserve">eľovi na jeho žiadosť včas prístup k všetkým zariadeniam, ku ktorým je jeho prístup potrebný pre </w:t>
      </w:r>
      <w:r w:rsidR="00A73081" w:rsidRPr="0022531B">
        <w:rPr>
          <w:rFonts w:ascii="Corbel" w:hAnsi="Corbel" w:cs="Times New Roman"/>
        </w:rPr>
        <w:t>poskytnutie Služieb</w:t>
      </w:r>
      <w:r w:rsidR="00A17586" w:rsidRPr="0022531B">
        <w:rPr>
          <w:rFonts w:ascii="Corbel" w:hAnsi="Corbel" w:cs="Times New Roman"/>
        </w:rPr>
        <w:t>.</w:t>
      </w:r>
      <w:r w:rsidR="00681BC9" w:rsidRPr="0022531B">
        <w:rPr>
          <w:rFonts w:ascii="Corbel" w:hAnsi="Corbel" w:cs="Times New Roman"/>
        </w:rPr>
        <w:t xml:space="preserve"> </w:t>
      </w:r>
    </w:p>
    <w:p w14:paraId="2600E822" w14:textId="772933E9" w:rsidR="004137F4" w:rsidRPr="0022531B" w:rsidRDefault="004137F4" w:rsidP="007F55AC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Poskytovateľ sa zaväzuje:</w:t>
      </w:r>
    </w:p>
    <w:p w14:paraId="02B9681C" w14:textId="0B5DAC08" w:rsidR="004137F4" w:rsidRPr="0022531B" w:rsidRDefault="00711B1B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poskytovať Služby </w:t>
      </w:r>
      <w:r w:rsidR="00A73081" w:rsidRPr="0022531B">
        <w:rPr>
          <w:rFonts w:ascii="Corbel" w:hAnsi="Corbel" w:cs="Times New Roman"/>
        </w:rPr>
        <w:t xml:space="preserve">riadne, včas, na svoje náklady a na svoje nebezpečenstvo, v súlade s požiadavkami Objednávateľa uvedenými v tejto </w:t>
      </w:r>
      <w:r w:rsidR="00DC39BA" w:rsidRPr="0022531B">
        <w:rPr>
          <w:rFonts w:ascii="Corbel" w:hAnsi="Corbel" w:cs="Times New Roman"/>
        </w:rPr>
        <w:t>zmluv</w:t>
      </w:r>
      <w:r w:rsidR="00A73081" w:rsidRPr="0022531B">
        <w:rPr>
          <w:rFonts w:ascii="Corbel" w:hAnsi="Corbel" w:cs="Times New Roman"/>
        </w:rPr>
        <w:t>e, vrátane jej príloh,</w:t>
      </w:r>
      <w:r w:rsidRPr="0022531B">
        <w:rPr>
          <w:rFonts w:ascii="Corbel" w:hAnsi="Corbel" w:cs="Times New Roman"/>
        </w:rPr>
        <w:t xml:space="preserve"> </w:t>
      </w:r>
    </w:p>
    <w:p w14:paraId="39A20705" w14:textId="1CA59652" w:rsidR="00A73081" w:rsidRPr="0022531B" w:rsidRDefault="00A73081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pri plnení povinností podľa tejto </w:t>
      </w:r>
      <w:r w:rsidR="00DC39BA" w:rsidRPr="0022531B">
        <w:rPr>
          <w:rFonts w:ascii="Corbel" w:hAnsi="Corbel" w:cs="Times New Roman"/>
        </w:rPr>
        <w:t>zmluv</w:t>
      </w:r>
      <w:r w:rsidRPr="0022531B">
        <w:rPr>
          <w:rFonts w:ascii="Corbel" w:hAnsi="Corbel" w:cs="Times New Roman"/>
        </w:rPr>
        <w:t xml:space="preserve">y dodržiavať pokyny a podklady Objednávateľa, ktoré nie sú v rozpore s ustanoveniami tejto </w:t>
      </w:r>
      <w:r w:rsidR="00DC39BA" w:rsidRPr="0022531B">
        <w:rPr>
          <w:rFonts w:ascii="Corbel" w:hAnsi="Corbel" w:cs="Times New Roman"/>
        </w:rPr>
        <w:t>zmluv</w:t>
      </w:r>
      <w:r w:rsidRPr="0022531B">
        <w:rPr>
          <w:rFonts w:ascii="Corbel" w:hAnsi="Corbel" w:cs="Times New Roman"/>
        </w:rPr>
        <w:t>y,</w:t>
      </w:r>
    </w:p>
    <w:p w14:paraId="18001A20" w14:textId="2964D908" w:rsidR="00A73081" w:rsidRPr="0022531B" w:rsidRDefault="00A73081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bez zbytočného odkladu upozorniť Objednávateľa na nevhodnú povahu pokynov alebo podkladov poskytnutých mu Objednávateľom, ak mohol </w:t>
      </w:r>
      <w:r w:rsidR="008064C2" w:rsidRPr="0022531B">
        <w:rPr>
          <w:rFonts w:ascii="Corbel" w:hAnsi="Corbel" w:cs="Times New Roman"/>
        </w:rPr>
        <w:t xml:space="preserve">Poskytovateľ </w:t>
      </w:r>
      <w:r w:rsidRPr="0022531B">
        <w:rPr>
          <w:rFonts w:ascii="Corbel" w:hAnsi="Corbel" w:cs="Times New Roman"/>
        </w:rPr>
        <w:t>túto nevhodnosť zistiť pri vynaložení odbornej starostlivosti,</w:t>
      </w:r>
    </w:p>
    <w:p w14:paraId="56F6FF90" w14:textId="553FF703" w:rsidR="00A73081" w:rsidRPr="0022531B" w:rsidRDefault="00A73081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neodkladne písomne informovať Objednávateľa o každom prípadnom omeškaní, či iných skutočnostiach, ktoré by mohli ohroziť riadne a včasné </w:t>
      </w:r>
      <w:r w:rsidR="00711B1B" w:rsidRPr="0022531B">
        <w:rPr>
          <w:rFonts w:ascii="Corbel" w:hAnsi="Corbel" w:cs="Times New Roman"/>
        </w:rPr>
        <w:t>poskytnutie Služieb</w:t>
      </w:r>
      <w:r w:rsidRPr="0022531B">
        <w:rPr>
          <w:rFonts w:ascii="Corbel" w:hAnsi="Corbel" w:cs="Times New Roman"/>
        </w:rPr>
        <w:t>,</w:t>
      </w:r>
    </w:p>
    <w:p w14:paraId="6637DB37" w14:textId="0CDCEB1B" w:rsidR="00B522CC" w:rsidRPr="0022531B" w:rsidRDefault="00A73081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niesť zodpovednosť za vzniknutú škodu, ktorú bolo možné vopred predvídať, spôsobenú Objednávateľovi porušením svojich povinností vyplývajúcich z tejto </w:t>
      </w:r>
      <w:r w:rsidR="00EA30F2">
        <w:rPr>
          <w:rFonts w:ascii="Corbel" w:hAnsi="Corbel" w:cs="Times New Roman"/>
        </w:rPr>
        <w:t>z</w:t>
      </w:r>
      <w:r w:rsidRPr="0022531B">
        <w:rPr>
          <w:rFonts w:ascii="Corbel" w:hAnsi="Corbel" w:cs="Times New Roman"/>
        </w:rPr>
        <w:t xml:space="preserve">mluvy alebo právnych predpisov v zmysle tejto </w:t>
      </w:r>
      <w:r w:rsidR="00DC39BA" w:rsidRPr="0022531B">
        <w:rPr>
          <w:rFonts w:ascii="Corbel" w:hAnsi="Corbel" w:cs="Times New Roman"/>
        </w:rPr>
        <w:t>zmluv</w:t>
      </w:r>
      <w:r w:rsidRPr="0022531B">
        <w:rPr>
          <w:rFonts w:ascii="Corbel" w:hAnsi="Corbel" w:cs="Times New Roman"/>
        </w:rPr>
        <w:t>y</w:t>
      </w:r>
      <w:r w:rsidR="00EA30F2">
        <w:rPr>
          <w:rFonts w:ascii="Corbel" w:hAnsi="Corbel" w:cs="Times New Roman"/>
        </w:rPr>
        <w:t>,</w:t>
      </w:r>
    </w:p>
    <w:p w14:paraId="6EFCE6A5" w14:textId="62F4776A" w:rsidR="004137F4" w:rsidRDefault="000C2682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 skončení účinnosti tejto zmluvy odovzdať všetky údaje obsiahnuté v </w:t>
      </w:r>
      <w:r w:rsidR="00714A48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ystéme a k nim náležiace metadáta vo vzájomne dohodnutom formáte</w:t>
      </w:r>
      <w:r w:rsidR="004B2266">
        <w:rPr>
          <w:rFonts w:ascii="Corbel" w:hAnsi="Corbel" w:cs="Times New Roman"/>
        </w:rPr>
        <w:t>,</w:t>
      </w:r>
    </w:p>
    <w:p w14:paraId="32E2391A" w14:textId="3CCFBB29" w:rsidR="004B2266" w:rsidRPr="00450BA1" w:rsidRDefault="0035087F" w:rsidP="007F55AC">
      <w:pPr>
        <w:pStyle w:val="Odsekzoznamu"/>
        <w:numPr>
          <w:ilvl w:val="1"/>
          <w:numId w:val="12"/>
        </w:numPr>
        <w:spacing w:after="0" w:line="240" w:lineRule="auto"/>
        <w:jc w:val="both"/>
        <w:rPr>
          <w:rFonts w:ascii="Corbel" w:hAnsi="Corbel" w:cs="Times New Roman"/>
        </w:rPr>
      </w:pPr>
      <w:r w:rsidRPr="0035087F">
        <w:rPr>
          <w:rFonts w:ascii="Corbel" w:hAnsi="Corbel" w:cs="Times New Roman"/>
        </w:rPr>
        <w:t xml:space="preserve">pri zmene </w:t>
      </w:r>
      <w:r>
        <w:rPr>
          <w:rFonts w:ascii="Corbel" w:hAnsi="Corbel" w:cs="Times New Roman"/>
        </w:rPr>
        <w:t xml:space="preserve">poskytovateľa </w:t>
      </w:r>
      <w:r w:rsidRPr="0035087F">
        <w:rPr>
          <w:rFonts w:ascii="Corbel" w:hAnsi="Corbel" w:cs="Times New Roman"/>
        </w:rPr>
        <w:t xml:space="preserve">pôvodný </w:t>
      </w:r>
      <w:r>
        <w:rPr>
          <w:rFonts w:ascii="Corbel" w:hAnsi="Corbel" w:cs="Times New Roman"/>
        </w:rPr>
        <w:t xml:space="preserve">Poskytovateľ </w:t>
      </w:r>
      <w:r w:rsidRPr="0035087F">
        <w:rPr>
          <w:rFonts w:ascii="Corbel" w:hAnsi="Corbel" w:cs="Times New Roman"/>
        </w:rPr>
        <w:t>poskytne</w:t>
      </w:r>
      <w:r w:rsidR="00DC68F9">
        <w:rPr>
          <w:rFonts w:ascii="Corbel" w:hAnsi="Corbel" w:cs="Times New Roman"/>
        </w:rPr>
        <w:t xml:space="preserve"> Objednávateľovi</w:t>
      </w:r>
      <w:r w:rsidRPr="0035087F">
        <w:rPr>
          <w:rFonts w:ascii="Corbel" w:hAnsi="Corbel" w:cs="Times New Roman"/>
        </w:rPr>
        <w:t xml:space="preserve"> úplnú súčinnosť pri prechode na nového </w:t>
      </w:r>
      <w:r w:rsidR="00DC68F9">
        <w:rPr>
          <w:rFonts w:ascii="Corbel" w:hAnsi="Corbel" w:cs="Times New Roman"/>
        </w:rPr>
        <w:t>poskytovateľa</w:t>
      </w:r>
      <w:r w:rsidRPr="0035087F">
        <w:rPr>
          <w:rFonts w:ascii="Corbel" w:hAnsi="Corbel" w:cs="Times New Roman"/>
        </w:rPr>
        <w:t>, najmä v oblasti architektúry a integrácie informačných systémov.</w:t>
      </w:r>
    </w:p>
    <w:p w14:paraId="68C1B522" w14:textId="77777777" w:rsidR="00A32BA7" w:rsidRPr="0022531B" w:rsidRDefault="00A32BA7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2D6922CC" w14:textId="1546FFD6" w:rsidR="00032942" w:rsidRPr="0022531B" w:rsidRDefault="00032942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VII.</w:t>
      </w:r>
    </w:p>
    <w:p w14:paraId="2C68BE03" w14:textId="5F470EF0" w:rsidR="00032942" w:rsidRDefault="00032942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Z</w:t>
      </w:r>
      <w:r w:rsidR="00A50A0D" w:rsidRPr="0022531B">
        <w:rPr>
          <w:rFonts w:ascii="Corbel" w:hAnsi="Corbel"/>
          <w:sz w:val="22"/>
        </w:rPr>
        <w:t>odpovednosť z</w:t>
      </w:r>
      <w:r w:rsidRPr="0022531B">
        <w:rPr>
          <w:rFonts w:ascii="Corbel" w:hAnsi="Corbel"/>
          <w:sz w:val="22"/>
        </w:rPr>
        <w:t>a v</w:t>
      </w:r>
      <w:r w:rsidR="00A50A0D" w:rsidRPr="0022531B">
        <w:rPr>
          <w:rFonts w:ascii="Corbel" w:hAnsi="Corbel"/>
          <w:sz w:val="22"/>
        </w:rPr>
        <w:t>a</w:t>
      </w:r>
      <w:r w:rsidRPr="0022531B">
        <w:rPr>
          <w:rFonts w:ascii="Corbel" w:hAnsi="Corbel"/>
          <w:sz w:val="22"/>
        </w:rPr>
        <w:t>d</w:t>
      </w:r>
      <w:r w:rsidR="00A50A0D" w:rsidRPr="0022531B">
        <w:rPr>
          <w:rFonts w:ascii="Corbel" w:hAnsi="Corbel"/>
          <w:sz w:val="22"/>
        </w:rPr>
        <w:t>y</w:t>
      </w:r>
    </w:p>
    <w:p w14:paraId="7B323BD0" w14:textId="77777777" w:rsidR="00230FD5" w:rsidRPr="00230FD5" w:rsidRDefault="00230FD5" w:rsidP="007F55AC">
      <w:pPr>
        <w:spacing w:line="240" w:lineRule="auto"/>
      </w:pPr>
    </w:p>
    <w:p w14:paraId="0D888D39" w14:textId="1C3775A9" w:rsidR="006962C7" w:rsidRPr="0022531B" w:rsidRDefault="00DC3CBE" w:rsidP="007F55AC">
      <w:pPr>
        <w:pStyle w:val="Odsekzoznamu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Poskytovateľ </w:t>
      </w:r>
      <w:r w:rsidR="008210DD" w:rsidRPr="0022531B">
        <w:rPr>
          <w:rFonts w:ascii="Corbel" w:hAnsi="Corbel" w:cs="Times New Roman"/>
        </w:rPr>
        <w:t>z</w:t>
      </w:r>
      <w:r w:rsidRPr="0022531B">
        <w:rPr>
          <w:rFonts w:ascii="Corbel" w:hAnsi="Corbel" w:cs="Times New Roman"/>
        </w:rPr>
        <w:t>odpov</w:t>
      </w:r>
      <w:r w:rsidR="00C04970" w:rsidRPr="0022531B">
        <w:rPr>
          <w:rFonts w:ascii="Corbel" w:hAnsi="Corbel" w:cs="Times New Roman"/>
        </w:rPr>
        <w:t xml:space="preserve">edá za vady, ktoré má </w:t>
      </w:r>
      <w:r w:rsidR="00230FD5">
        <w:rPr>
          <w:rFonts w:ascii="Corbel" w:hAnsi="Corbel" w:cs="Times New Roman"/>
        </w:rPr>
        <w:t>s</w:t>
      </w:r>
      <w:r w:rsidR="00C04970" w:rsidRPr="0022531B">
        <w:rPr>
          <w:rFonts w:ascii="Corbel" w:hAnsi="Corbel" w:cs="Times New Roman"/>
        </w:rPr>
        <w:t>ystém</w:t>
      </w:r>
      <w:r w:rsidR="00F7274E" w:rsidRPr="0022531B">
        <w:rPr>
          <w:rFonts w:ascii="Corbel" w:hAnsi="Corbel" w:cs="Times New Roman"/>
        </w:rPr>
        <w:t xml:space="preserve"> počas účinnosti tejto zmluvy</w:t>
      </w:r>
      <w:r w:rsidR="006962C7" w:rsidRPr="0022531B">
        <w:rPr>
          <w:rFonts w:ascii="Corbel" w:hAnsi="Corbel" w:cs="Times New Roman"/>
        </w:rPr>
        <w:t>.</w:t>
      </w:r>
    </w:p>
    <w:p w14:paraId="66B03768" w14:textId="400C626C" w:rsidR="00032942" w:rsidRPr="0022531B" w:rsidRDefault="00F7274E" w:rsidP="007F55AC">
      <w:pPr>
        <w:pStyle w:val="Odsekzoznamu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Poskytovateľ nezodpovedá za vady v prípade, ak boli spôsobené použitím vecí a podkladov Objednávateľa</w:t>
      </w:r>
      <w:r w:rsidR="00032942" w:rsidRPr="0022531B">
        <w:rPr>
          <w:rFonts w:ascii="Corbel" w:hAnsi="Corbel" w:cs="Times New Roman"/>
        </w:rPr>
        <w:t xml:space="preserve">. </w:t>
      </w:r>
    </w:p>
    <w:p w14:paraId="57FFBD7A" w14:textId="6596017E" w:rsidR="00645C59" w:rsidRPr="0022531B" w:rsidRDefault="00F7274E" w:rsidP="007F55AC">
      <w:pPr>
        <w:pStyle w:val="Odsekzoznamu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Objednávateľ je oprávnený reklamovať vady </w:t>
      </w:r>
      <w:r w:rsidR="00230FD5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ystému voči Poskytovateľovi form</w:t>
      </w:r>
      <w:r w:rsidR="007107FD">
        <w:rPr>
          <w:rFonts w:ascii="Corbel" w:hAnsi="Corbel" w:cs="Times New Roman"/>
        </w:rPr>
        <w:t>ami uvedenými v bode 3.3 tejto zmluvy.</w:t>
      </w:r>
    </w:p>
    <w:p w14:paraId="60EDA571" w14:textId="7491434C" w:rsidR="00F7274E" w:rsidRPr="0022531B" w:rsidRDefault="00F7274E" w:rsidP="007F55AC">
      <w:pPr>
        <w:pStyle w:val="Odsekzoznamu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Poskytovateľ je povinný reklamované vady odstrániť bezplatne v </w:t>
      </w:r>
      <w:r w:rsidR="00503E09">
        <w:rPr>
          <w:rFonts w:ascii="Corbel" w:hAnsi="Corbel" w:cs="Times New Roman"/>
        </w:rPr>
        <w:t>lehotách uvedených v </w:t>
      </w:r>
      <w:r w:rsidR="001A582E">
        <w:rPr>
          <w:rFonts w:ascii="Corbel" w:hAnsi="Corbel" w:cs="Times New Roman"/>
        </w:rPr>
        <w:t>P</w:t>
      </w:r>
      <w:r w:rsidR="00503E09">
        <w:rPr>
          <w:rFonts w:ascii="Corbel" w:hAnsi="Corbel" w:cs="Times New Roman"/>
        </w:rPr>
        <w:t>rílohe č. 1</w:t>
      </w:r>
      <w:r w:rsidR="003736E0">
        <w:rPr>
          <w:rFonts w:ascii="Corbel" w:hAnsi="Corbel" w:cs="Times New Roman"/>
        </w:rPr>
        <w:t>c</w:t>
      </w:r>
      <w:r w:rsidR="00503E09">
        <w:rPr>
          <w:rFonts w:ascii="Corbel" w:hAnsi="Corbel" w:cs="Times New Roman"/>
        </w:rPr>
        <w:t xml:space="preserve"> tejto zmluvy.</w:t>
      </w:r>
    </w:p>
    <w:p w14:paraId="74F15AD6" w14:textId="77777777" w:rsidR="00DA4F92" w:rsidRDefault="00DA4F92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</w:p>
    <w:p w14:paraId="53534FF6" w14:textId="18404705" w:rsidR="00280965" w:rsidRPr="0022531B" w:rsidRDefault="00280965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 xml:space="preserve">Článok </w:t>
      </w:r>
      <w:r w:rsidR="009436B7" w:rsidRPr="0022531B">
        <w:rPr>
          <w:rFonts w:ascii="Corbel" w:hAnsi="Corbel" w:cs="Times New Roman"/>
          <w:b/>
        </w:rPr>
        <w:t>VIII</w:t>
      </w:r>
      <w:r w:rsidRPr="0022531B">
        <w:rPr>
          <w:rFonts w:ascii="Corbel" w:hAnsi="Corbel" w:cs="Times New Roman"/>
          <w:b/>
        </w:rPr>
        <w:t>.</w:t>
      </w:r>
    </w:p>
    <w:p w14:paraId="052B02C8" w14:textId="307B3177" w:rsidR="00280965" w:rsidRDefault="00280965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Zodpovednosť za škodu</w:t>
      </w:r>
      <w:r w:rsidR="00527D11">
        <w:rPr>
          <w:rFonts w:ascii="Corbel" w:hAnsi="Corbel"/>
          <w:sz w:val="22"/>
        </w:rPr>
        <w:t>, subdodávky</w:t>
      </w:r>
    </w:p>
    <w:p w14:paraId="2C91AF44" w14:textId="77777777" w:rsidR="00EC21A7" w:rsidRPr="00EC21A7" w:rsidRDefault="00EC21A7" w:rsidP="007F55AC">
      <w:pPr>
        <w:spacing w:line="240" w:lineRule="auto"/>
      </w:pPr>
    </w:p>
    <w:p w14:paraId="520135E1" w14:textId="3DD46FB2" w:rsidR="00280965" w:rsidRPr="0022531B" w:rsidRDefault="00280965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Každá zo zmluvných strán nesie zodpovednosť za spôsobenú škodu porušením všeobecne platných a účinných právnych predpisov Slovenskej republiky a tejto </w:t>
      </w:r>
      <w:r w:rsidR="00DC39BA" w:rsidRPr="0022531B">
        <w:rPr>
          <w:rFonts w:ascii="Corbel" w:hAnsi="Corbel" w:cs="Times New Roman"/>
        </w:rPr>
        <w:t>zmluv</w:t>
      </w:r>
      <w:r w:rsidRPr="0022531B">
        <w:rPr>
          <w:rFonts w:ascii="Corbel" w:hAnsi="Corbel" w:cs="Times New Roman"/>
        </w:rPr>
        <w:t>y.</w:t>
      </w:r>
    </w:p>
    <w:p w14:paraId="137CDF3E" w14:textId="7CA7E55C" w:rsidR="00280965" w:rsidRPr="0022531B" w:rsidRDefault="00280965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Poskytovateľ zodpovedá za škodu spôsobenú Objednávateľovi jeho zamestnancami alebo subdodávateľmi, pričom ustanovenia Zákonníka práce o zodpovednosti zamestnancov za škodu ako i ustanovenia Obchodného zákonníka o náhrade škody aplikovateľné na škodu spôsobenú subdodávateľmi tým nie sú dotknuté.</w:t>
      </w:r>
    </w:p>
    <w:p w14:paraId="388D1395" w14:textId="42C73778" w:rsidR="00280965" w:rsidRPr="0022531B" w:rsidRDefault="00280965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Obe zmluvné strany sa zaväzujú vyvinúť maximálne úsilie k predchádzaniu škodám a </w:t>
      </w:r>
      <w:r w:rsidR="00BA589F">
        <w:rPr>
          <w:rFonts w:ascii="Corbel" w:hAnsi="Corbel" w:cs="Times New Roman"/>
        </w:rPr>
        <w:t xml:space="preserve">                       </w:t>
      </w:r>
      <w:r w:rsidRPr="0022531B">
        <w:rPr>
          <w:rFonts w:ascii="Corbel" w:hAnsi="Corbel" w:cs="Times New Roman"/>
        </w:rPr>
        <w:t>k minimalizácii vzniknutých škôd.</w:t>
      </w:r>
    </w:p>
    <w:p w14:paraId="17350E9A" w14:textId="01FE43AE" w:rsidR="00280965" w:rsidRPr="0022531B" w:rsidRDefault="00280965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Poskytovateľ je povinný postupovať pri plnení pokynov a zadaní zo strany Objednávateľa s odbornou starostlivosťou a na nevhodnosť pokynov Objednávateľa upozorniť. Ak Objednávateľa na nevhodnosť pokynov neupozorní, nemôže sa zbaviť zodpovednosti za vzniknutú škodu, iba ak nevhodnosť nemohol zistiť ani pri vynaložení odbornej starostlivosti. </w:t>
      </w:r>
    </w:p>
    <w:p w14:paraId="697DEAC2" w14:textId="66DE1061" w:rsidR="00280965" w:rsidRPr="0022531B" w:rsidRDefault="00280965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Ak nevhodné pokyny alebo podklady dané Objednávateľom prekážajú v riadnom plnení povinností Poskytovateľa podľa tejto zmluvy, je Poskytovateľ povinný ich plnenie v nevyhnutnom rozsahu prerušiť do doby výmeny nevhodných podkladov alebo zmeny pokynov Objednávateľa alebo písomného oznámenia, že Objednávateľ trvá na poskytnutí plnení podľa tejto zmluvy s použitím podkladov a pokynov daných mu Objednávateľom. </w:t>
      </w:r>
      <w:r w:rsidRPr="0022531B">
        <w:rPr>
          <w:rFonts w:ascii="Corbel" w:hAnsi="Corbel" w:cs="Times New Roman"/>
        </w:rPr>
        <w:lastRenderedPageBreak/>
        <w:t xml:space="preserve">O dobu, po ktorú bolo potrebné plnenie povinností Poskytovateľa podľa tejto zmluvy prerušiť, sa predlžuje lehota určená na ich splnenie. </w:t>
      </w:r>
    </w:p>
    <w:p w14:paraId="1EA3F2E3" w14:textId="257C55D6" w:rsidR="00280965" w:rsidRDefault="00280965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Zmluvné strany sa zaväzujú upozorniť písomne druhú zmluvnú stranu bez zbytočného odkladu na vzniknuté okolnosti vylučujúce zodpovednosť, brániace riadnemu plneniu tejto zmluvy. </w:t>
      </w:r>
      <w:r w:rsidR="004F4B2E">
        <w:rPr>
          <w:rFonts w:ascii="Corbel" w:hAnsi="Corbel" w:cs="Times New Roman"/>
        </w:rPr>
        <w:t>Z</w:t>
      </w:r>
      <w:r w:rsidRPr="0022531B">
        <w:rPr>
          <w:rFonts w:ascii="Corbel" w:hAnsi="Corbel" w:cs="Times New Roman"/>
        </w:rPr>
        <w:t>mluvné strany sa zaväzujú k vyvinutiu maximálneho úsilia na odvrátenie a prekonanie okolností vylučujúcich zodpovednosť.</w:t>
      </w:r>
    </w:p>
    <w:p w14:paraId="08175361" w14:textId="5931409B" w:rsidR="00147CB1" w:rsidRPr="00147CB1" w:rsidRDefault="00147CB1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V prípade okolností vyššej moci, ktorou sa rozumie prekážka, ktorá nastala nezávisle od vôle zmluvnej strany a bráni jej v splnení jej zmluvných povinností a zároveň nemožno rozumne predpokladať, že by povinná zmluvná strana túto prekážku alebo jej následky odvrátila alebo prekonala a tiež že by v čase vzniku záväzku túto prekážku predvídala, zmluvná strana, ktorá nesplní svoje povinnosti z tejto zmluvy z dôvodu okolností vyššej moci, nebude zodpovedná za žiadne dôsledky neplnenia svojich povinností, vrátane zodpovednosti za škodu, za predpokladu, že vykonala všetky rozumné opatrenia pre ich splnenie. V takýchto prípadoch nesplnenie povinností nezakladá dôvod pre odstúpenie od zmluvy alebo vznik nároku na zmluvnú pokutu. Čas pre splnenie povinnosti sa predlžuje o čas trvania akejkoľvek z okolností uvedených v tomto bode zmluvy a o čas nevyhnutný na odstránenie ich následkov.</w:t>
      </w:r>
    </w:p>
    <w:p w14:paraId="0E687320" w14:textId="76B6FA6B" w:rsidR="00DA4F92" w:rsidRPr="00204D24" w:rsidRDefault="00DA4F92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7651D3">
        <w:rPr>
          <w:rFonts w:ascii="Corbel" w:hAnsi="Corbel" w:cs="Times New Roman"/>
        </w:rPr>
        <w:t>Poskytovateľ je oprávnený zabezpečiť plnenie tejto zmluvy alebo jej častí prostredníctvom subdodávateľov</w:t>
      </w:r>
      <w:r w:rsidR="00204D24">
        <w:rPr>
          <w:rFonts w:ascii="Corbel" w:hAnsi="Corbel" w:cs="Times New Roman"/>
        </w:rPr>
        <w:t xml:space="preserve"> </w:t>
      </w:r>
      <w:r w:rsidR="00204D24" w:rsidRPr="0022531B">
        <w:rPr>
          <w:rFonts w:ascii="Corbel" w:hAnsi="Corbel" w:cs="Times New Roman"/>
        </w:rPr>
        <w:t>v súlade s podmienkami verejného obstarávania a touto zmluvou. Poskytovateľ zodpovedá za každé plnenie takéhoto subdodávateľa v rozsahu, ako keby plnenie poskytoval sám.</w:t>
      </w:r>
    </w:p>
    <w:p w14:paraId="58155DA1" w14:textId="7D6EF045" w:rsidR="00DA4F92" w:rsidRPr="00541D85" w:rsidRDefault="00DA4F92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Z</w:t>
      </w:r>
      <w:r w:rsidRPr="00934644">
        <w:rPr>
          <w:rFonts w:ascii="Corbel" w:hAnsi="Corbel" w:cs="Times New Roman"/>
        </w:rPr>
        <w:t xml:space="preserve">oznam </w:t>
      </w:r>
      <w:r>
        <w:rPr>
          <w:rFonts w:ascii="Corbel" w:hAnsi="Corbel" w:cs="Times New Roman"/>
        </w:rPr>
        <w:t>s</w:t>
      </w:r>
      <w:r w:rsidRPr="00934644">
        <w:rPr>
          <w:rFonts w:ascii="Corbel" w:hAnsi="Corbel" w:cs="Times New Roman"/>
        </w:rPr>
        <w:t>ubdodávateľov</w:t>
      </w:r>
      <w:r>
        <w:rPr>
          <w:rFonts w:ascii="Corbel" w:hAnsi="Corbel" w:cs="Times New Roman"/>
        </w:rPr>
        <w:t xml:space="preserve"> </w:t>
      </w:r>
      <w:r w:rsidRPr="00934644">
        <w:rPr>
          <w:rFonts w:ascii="Corbel" w:hAnsi="Corbel" w:cs="Times New Roman"/>
        </w:rPr>
        <w:t xml:space="preserve">tvorí Prílohu č. </w:t>
      </w:r>
      <w:r>
        <w:rPr>
          <w:rFonts w:ascii="Corbel" w:hAnsi="Corbel" w:cs="Times New Roman"/>
        </w:rPr>
        <w:t>4</w:t>
      </w:r>
      <w:r w:rsidRPr="00934644">
        <w:rPr>
          <w:rFonts w:ascii="Corbel" w:hAnsi="Corbel" w:cs="Times New Roman"/>
        </w:rPr>
        <w:t xml:space="preserve"> k tejto </w:t>
      </w:r>
      <w:r>
        <w:rPr>
          <w:rFonts w:ascii="Corbel" w:hAnsi="Corbel" w:cs="Times New Roman"/>
        </w:rPr>
        <w:t>z</w:t>
      </w:r>
      <w:r w:rsidRPr="00934644">
        <w:rPr>
          <w:rFonts w:ascii="Corbel" w:hAnsi="Corbel" w:cs="Times New Roman"/>
        </w:rPr>
        <w:t>mluve. Súhlas Objednávateľa s</w:t>
      </w:r>
      <w:r w:rsidR="00C246D8">
        <w:rPr>
          <w:rFonts w:ascii="Corbel" w:hAnsi="Corbel" w:cs="Times New Roman"/>
        </w:rPr>
        <w:t> poskytovaním predmetu zmluvy</w:t>
      </w:r>
      <w:r>
        <w:rPr>
          <w:rFonts w:ascii="Corbel" w:hAnsi="Corbel" w:cs="Times New Roman"/>
        </w:rPr>
        <w:t xml:space="preserve"> </w:t>
      </w:r>
      <w:r w:rsidRPr="00934644">
        <w:rPr>
          <w:rFonts w:ascii="Corbel" w:hAnsi="Corbel" w:cs="Times New Roman"/>
        </w:rPr>
        <w:t xml:space="preserve">prostredníctvom </w:t>
      </w:r>
      <w:r>
        <w:rPr>
          <w:rFonts w:ascii="Corbel" w:hAnsi="Corbel" w:cs="Times New Roman"/>
        </w:rPr>
        <w:t>subdodávateľov</w:t>
      </w:r>
      <w:r w:rsidRPr="00934644">
        <w:rPr>
          <w:rFonts w:ascii="Corbel" w:hAnsi="Corbel" w:cs="Times New Roman"/>
        </w:rPr>
        <w:t xml:space="preserve"> nezbavuje </w:t>
      </w:r>
      <w:r>
        <w:rPr>
          <w:rFonts w:ascii="Corbel" w:hAnsi="Corbel" w:cs="Times New Roman"/>
        </w:rPr>
        <w:t xml:space="preserve">Poskytovateľa </w:t>
      </w:r>
      <w:r w:rsidRPr="00934644">
        <w:rPr>
          <w:rFonts w:ascii="Corbel" w:hAnsi="Corbel" w:cs="Times New Roman"/>
        </w:rPr>
        <w:t xml:space="preserve">povinnosti a zodpovednosti za všetky práce a činnosti </w:t>
      </w:r>
      <w:r>
        <w:rPr>
          <w:rFonts w:ascii="Corbel" w:hAnsi="Corbel" w:cs="Times New Roman"/>
        </w:rPr>
        <w:t>s</w:t>
      </w:r>
      <w:r w:rsidRPr="00934644">
        <w:rPr>
          <w:rFonts w:ascii="Corbel" w:hAnsi="Corbel" w:cs="Times New Roman"/>
        </w:rPr>
        <w:t>ubdodávateľ</w:t>
      </w:r>
      <w:r>
        <w:rPr>
          <w:rFonts w:ascii="Corbel" w:hAnsi="Corbel" w:cs="Times New Roman"/>
        </w:rPr>
        <w:t>ov</w:t>
      </w:r>
      <w:r w:rsidRPr="00934644">
        <w:rPr>
          <w:rFonts w:ascii="Corbel" w:hAnsi="Corbel" w:cs="Times New Roman"/>
        </w:rPr>
        <w:t>.</w:t>
      </w:r>
    </w:p>
    <w:p w14:paraId="46B5BC82" w14:textId="77777777" w:rsidR="00DA4F92" w:rsidRDefault="00DA4F92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Poskytovateľ </w:t>
      </w:r>
      <w:r w:rsidRPr="008F4E2D">
        <w:rPr>
          <w:rFonts w:ascii="Corbel" w:hAnsi="Corbel" w:cs="Times New Roman"/>
        </w:rPr>
        <w:t xml:space="preserve">je oprávnený počas trvania </w:t>
      </w:r>
      <w:r>
        <w:rPr>
          <w:rFonts w:ascii="Corbel" w:hAnsi="Corbel" w:cs="Times New Roman"/>
        </w:rPr>
        <w:t>tejto z</w:t>
      </w:r>
      <w:r w:rsidRPr="008F4E2D">
        <w:rPr>
          <w:rFonts w:ascii="Corbel" w:hAnsi="Corbel" w:cs="Times New Roman"/>
        </w:rPr>
        <w:t xml:space="preserve">mluvy zmeniť priameho </w:t>
      </w:r>
      <w:r>
        <w:rPr>
          <w:rFonts w:ascii="Corbel" w:hAnsi="Corbel" w:cs="Times New Roman"/>
        </w:rPr>
        <w:t>s</w:t>
      </w:r>
      <w:r w:rsidRPr="008F4E2D">
        <w:rPr>
          <w:rFonts w:ascii="Corbel" w:hAnsi="Corbel" w:cs="Times New Roman"/>
        </w:rPr>
        <w:t xml:space="preserve">ubdodávateľa uvedeného v Prílohe č. </w:t>
      </w:r>
      <w:r>
        <w:rPr>
          <w:rFonts w:ascii="Corbel" w:hAnsi="Corbel" w:cs="Times New Roman"/>
        </w:rPr>
        <w:t>4 tejto</w:t>
      </w:r>
      <w:r w:rsidRPr="008F4E2D">
        <w:rPr>
          <w:rFonts w:ascii="Corbel" w:hAnsi="Corbel" w:cs="Times New Roman"/>
        </w:rPr>
        <w:t xml:space="preserve"> </w:t>
      </w:r>
      <w:r>
        <w:rPr>
          <w:rFonts w:ascii="Corbel" w:hAnsi="Corbel" w:cs="Times New Roman"/>
        </w:rPr>
        <w:t>z</w:t>
      </w:r>
      <w:r w:rsidRPr="008F4E2D">
        <w:rPr>
          <w:rFonts w:ascii="Corbel" w:hAnsi="Corbel" w:cs="Times New Roman"/>
        </w:rPr>
        <w:t xml:space="preserve">mluvy alebo doplniť nového </w:t>
      </w:r>
      <w:r>
        <w:rPr>
          <w:rFonts w:ascii="Corbel" w:hAnsi="Corbel" w:cs="Times New Roman"/>
        </w:rPr>
        <w:t>s</w:t>
      </w:r>
      <w:r w:rsidRPr="008F4E2D">
        <w:rPr>
          <w:rFonts w:ascii="Corbel" w:hAnsi="Corbel" w:cs="Times New Roman"/>
        </w:rPr>
        <w:t xml:space="preserve">ubdodávateľa do zoznamu </w:t>
      </w:r>
      <w:r>
        <w:rPr>
          <w:rFonts w:ascii="Corbel" w:hAnsi="Corbel" w:cs="Times New Roman"/>
        </w:rPr>
        <w:t>s</w:t>
      </w:r>
      <w:r w:rsidRPr="008F4E2D">
        <w:rPr>
          <w:rFonts w:ascii="Corbel" w:hAnsi="Corbel" w:cs="Times New Roman"/>
        </w:rPr>
        <w:t xml:space="preserve">ubdodávateľov, len s predchádzajúcim písomným súhlasom Objednávateľa. V písomnej žiadosti </w:t>
      </w:r>
      <w:r>
        <w:rPr>
          <w:rFonts w:ascii="Corbel" w:hAnsi="Corbel" w:cs="Times New Roman"/>
        </w:rPr>
        <w:t>Poskytovateľa</w:t>
      </w:r>
      <w:r w:rsidRPr="008F4E2D">
        <w:rPr>
          <w:rFonts w:ascii="Corbel" w:hAnsi="Corbel" w:cs="Times New Roman"/>
        </w:rPr>
        <w:t xml:space="preserve"> o udelenie súhlasu je povinný uviesť o navrhovanom </w:t>
      </w:r>
      <w:r>
        <w:rPr>
          <w:rFonts w:ascii="Corbel" w:hAnsi="Corbel" w:cs="Times New Roman"/>
        </w:rPr>
        <w:t>s</w:t>
      </w:r>
      <w:r w:rsidRPr="008F4E2D">
        <w:rPr>
          <w:rFonts w:ascii="Corbel" w:hAnsi="Corbel" w:cs="Times New Roman"/>
        </w:rPr>
        <w:t xml:space="preserve">ubdodávateľovi všetky údaje uvedené v priloženom zozname </w:t>
      </w:r>
      <w:r>
        <w:rPr>
          <w:rFonts w:ascii="Corbel" w:hAnsi="Corbel" w:cs="Times New Roman"/>
        </w:rPr>
        <w:t>s</w:t>
      </w:r>
      <w:r w:rsidRPr="008F4E2D">
        <w:rPr>
          <w:rFonts w:ascii="Corbel" w:hAnsi="Corbel" w:cs="Times New Roman"/>
        </w:rPr>
        <w:t xml:space="preserve">ubdodávateľov. Objednávateľ písomne upovedomí </w:t>
      </w:r>
      <w:r>
        <w:rPr>
          <w:rFonts w:ascii="Corbel" w:hAnsi="Corbel" w:cs="Times New Roman"/>
        </w:rPr>
        <w:t xml:space="preserve">Poskytovateľa </w:t>
      </w:r>
      <w:r w:rsidRPr="008F4E2D">
        <w:rPr>
          <w:rFonts w:ascii="Corbel" w:hAnsi="Corbel" w:cs="Times New Roman"/>
        </w:rPr>
        <w:t xml:space="preserve">o svojom rozhodnutí v lehote do 10 (desať) kalendárnych dní odo dňa doručenia žiadosti o súhlas, v ktorom v prípade neudelenia súhlasu uvedie dôvody nesúhlasu. Ak sa Objednávateľ v lehote podľa predchádzajúcej vety k žiadosti </w:t>
      </w:r>
      <w:r>
        <w:rPr>
          <w:rFonts w:ascii="Corbel" w:hAnsi="Corbel" w:cs="Times New Roman"/>
        </w:rPr>
        <w:t>Poskytovateľa</w:t>
      </w:r>
      <w:r w:rsidRPr="008F4E2D">
        <w:rPr>
          <w:rFonts w:ascii="Corbel" w:hAnsi="Corbel" w:cs="Times New Roman"/>
        </w:rPr>
        <w:t xml:space="preserve"> nevyjadrí, znamená to súhlas Objednávateľa s požadovanou zmenou alebo doplnením </w:t>
      </w:r>
      <w:r>
        <w:rPr>
          <w:rFonts w:ascii="Corbel" w:hAnsi="Corbel" w:cs="Times New Roman"/>
        </w:rPr>
        <w:t>s</w:t>
      </w:r>
      <w:r w:rsidRPr="008F4E2D">
        <w:rPr>
          <w:rFonts w:ascii="Corbel" w:hAnsi="Corbel" w:cs="Times New Roman"/>
        </w:rPr>
        <w:t xml:space="preserve">ubdodávateľa. </w:t>
      </w:r>
    </w:p>
    <w:p w14:paraId="450DAAF5" w14:textId="77777777" w:rsidR="00DA4F92" w:rsidRDefault="00DA4F92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D133A3">
        <w:rPr>
          <w:rFonts w:ascii="Corbel" w:hAnsi="Corbel" w:cs="Times New Roman"/>
        </w:rPr>
        <w:t xml:space="preserve">Ak Objednávateľ zistí, že </w:t>
      </w:r>
      <w:r>
        <w:rPr>
          <w:rFonts w:ascii="Corbel" w:hAnsi="Corbel" w:cs="Times New Roman"/>
        </w:rPr>
        <w:t>s</w:t>
      </w:r>
      <w:r w:rsidRPr="00D133A3">
        <w:rPr>
          <w:rFonts w:ascii="Corbel" w:hAnsi="Corbel" w:cs="Times New Roman"/>
        </w:rPr>
        <w:t xml:space="preserve">ubdodávateľ nie je schopný plniť si svoje záväzky alebo nevykonáva príslušnú časť plnenia riadne, môže od </w:t>
      </w:r>
      <w:r>
        <w:rPr>
          <w:rFonts w:ascii="Corbel" w:hAnsi="Corbel" w:cs="Times New Roman"/>
        </w:rPr>
        <w:t xml:space="preserve">Poskytovateľa </w:t>
      </w:r>
      <w:r w:rsidRPr="00D133A3">
        <w:rPr>
          <w:rFonts w:ascii="Corbel" w:hAnsi="Corbel" w:cs="Times New Roman"/>
        </w:rPr>
        <w:t xml:space="preserve">požadovať náhradu daného </w:t>
      </w:r>
      <w:r>
        <w:rPr>
          <w:rFonts w:ascii="Corbel" w:hAnsi="Corbel" w:cs="Times New Roman"/>
        </w:rPr>
        <w:t>s</w:t>
      </w:r>
      <w:r w:rsidRPr="00D133A3">
        <w:rPr>
          <w:rFonts w:ascii="Corbel" w:hAnsi="Corbel" w:cs="Times New Roman"/>
        </w:rPr>
        <w:t xml:space="preserve">ubdodávateľa. </w:t>
      </w:r>
      <w:r>
        <w:rPr>
          <w:rFonts w:ascii="Corbel" w:hAnsi="Corbel" w:cs="Times New Roman"/>
        </w:rPr>
        <w:t>Poskytovateľ</w:t>
      </w:r>
      <w:r w:rsidRPr="00D133A3">
        <w:rPr>
          <w:rFonts w:ascii="Corbel" w:hAnsi="Corbel" w:cs="Times New Roman"/>
        </w:rPr>
        <w:t xml:space="preserve"> je v takom prípade povinný žiadosti Objednávateľa o náhradu </w:t>
      </w:r>
      <w:r>
        <w:rPr>
          <w:rFonts w:ascii="Corbel" w:hAnsi="Corbel" w:cs="Times New Roman"/>
        </w:rPr>
        <w:t>s</w:t>
      </w:r>
      <w:r w:rsidRPr="00D133A3">
        <w:rPr>
          <w:rFonts w:ascii="Corbel" w:hAnsi="Corbel" w:cs="Times New Roman"/>
        </w:rPr>
        <w:t xml:space="preserve">ubdodávateľa vyhovieť najneskôr do 30 (tridsiatich) dní odo dňa doručenia žiadosti Objednávateľa, inak sa má za to, že príslušný predmet plnenia bude plniť sám. </w:t>
      </w:r>
    </w:p>
    <w:p w14:paraId="0138E27D" w14:textId="1D738F19" w:rsidR="001C4AED" w:rsidRPr="00204D24" w:rsidRDefault="00DA4F92" w:rsidP="007F55AC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BF5DCA">
        <w:rPr>
          <w:rFonts w:ascii="Corbel" w:hAnsi="Corbel" w:cs="Times New Roman"/>
        </w:rPr>
        <w:t>Zmluvné strany sa dohodli, že zmena subdodávateľa počas platnosti zmluvy nie je podstatná zmena zmluvných podmienok a nie je potrebné na ňu uzatvárať samostatný dodatok k zmluve.</w:t>
      </w:r>
    </w:p>
    <w:p w14:paraId="39FF5D55" w14:textId="06EC4331" w:rsidR="00280965" w:rsidRPr="0022531B" w:rsidRDefault="00280965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6875DA1C" w14:textId="2086729C" w:rsidR="00280965" w:rsidRPr="0022531B" w:rsidRDefault="00280965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 xml:space="preserve">Článok </w:t>
      </w:r>
      <w:r w:rsidR="009436B7" w:rsidRPr="0022531B">
        <w:rPr>
          <w:rFonts w:ascii="Corbel" w:hAnsi="Corbel" w:cs="Times New Roman"/>
          <w:b/>
        </w:rPr>
        <w:t>I</w:t>
      </w:r>
      <w:r w:rsidRPr="0022531B">
        <w:rPr>
          <w:rFonts w:ascii="Corbel" w:hAnsi="Corbel" w:cs="Times New Roman"/>
          <w:b/>
        </w:rPr>
        <w:t>X.</w:t>
      </w:r>
    </w:p>
    <w:p w14:paraId="398A9DE1" w14:textId="0C58E927" w:rsidR="00147CB1" w:rsidRDefault="00280965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Sankcie a zmluvné pokuty</w:t>
      </w:r>
    </w:p>
    <w:p w14:paraId="66202B0B" w14:textId="77777777" w:rsidR="002E71B0" w:rsidRPr="002E71B0" w:rsidRDefault="002E71B0" w:rsidP="007F55AC">
      <w:pPr>
        <w:spacing w:line="240" w:lineRule="auto"/>
      </w:pPr>
    </w:p>
    <w:p w14:paraId="7300CEF8" w14:textId="0BDEC455" w:rsidR="00521083" w:rsidRPr="0022531B" w:rsidRDefault="00521083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Ak bude Poskytovateľ v omeškaní s plnením povinnosti poskytnúť Objednávateľovi Služby, Poskytovateľ</w:t>
      </w:r>
      <w:r w:rsidR="00CF6DC3">
        <w:rPr>
          <w:rFonts w:ascii="Corbel" w:hAnsi="Corbel" w:cs="Times New Roman"/>
        </w:rPr>
        <w:t xml:space="preserve"> je povinný uhradiť</w:t>
      </w:r>
      <w:r w:rsidRPr="0022531B">
        <w:rPr>
          <w:rFonts w:ascii="Corbel" w:hAnsi="Corbel" w:cs="Times New Roman"/>
        </w:rPr>
        <w:t xml:space="preserve"> zmluvnú pokutu vo výške </w:t>
      </w:r>
      <w:r w:rsidR="00AA25FC" w:rsidRPr="0022531B">
        <w:rPr>
          <w:rFonts w:ascii="Corbel" w:hAnsi="Corbel" w:cs="Times New Roman"/>
          <w:lang w:val="cs-CZ"/>
        </w:rPr>
        <w:t>0,</w:t>
      </w:r>
      <w:r w:rsidR="00AA25FC" w:rsidRPr="0022531B">
        <w:rPr>
          <w:rFonts w:ascii="Corbel" w:hAnsi="Corbel" w:cs="Times New Roman"/>
        </w:rPr>
        <w:t>5%</w:t>
      </w:r>
      <w:r w:rsidRPr="0022531B">
        <w:rPr>
          <w:rFonts w:ascii="Corbel" w:hAnsi="Corbel" w:cs="Times New Roman"/>
        </w:rPr>
        <w:t xml:space="preserve"> z ceny </w:t>
      </w:r>
      <w:r w:rsidR="00AA25FC" w:rsidRPr="0022531B">
        <w:rPr>
          <w:rFonts w:ascii="Corbel" w:hAnsi="Corbel" w:cs="Times New Roman"/>
        </w:rPr>
        <w:t>Služieb vrátane DPH</w:t>
      </w:r>
      <w:r w:rsidRPr="0022531B">
        <w:rPr>
          <w:rFonts w:ascii="Corbel" w:hAnsi="Corbel" w:cs="Times New Roman"/>
        </w:rPr>
        <w:t>, s </w:t>
      </w:r>
      <w:r w:rsidR="00AA25FC" w:rsidRPr="0022531B">
        <w:rPr>
          <w:rFonts w:ascii="Corbel" w:hAnsi="Corbel" w:cs="Times New Roman"/>
        </w:rPr>
        <w:t>ktorej dodaním</w:t>
      </w:r>
      <w:r w:rsidRPr="0022531B">
        <w:rPr>
          <w:rFonts w:ascii="Corbel" w:hAnsi="Corbel" w:cs="Times New Roman"/>
        </w:rPr>
        <w:t xml:space="preserve"> je v omeškaní, za každý deň omeškania</w:t>
      </w:r>
      <w:r w:rsidR="008F502C">
        <w:rPr>
          <w:rFonts w:ascii="Corbel" w:hAnsi="Corbel" w:cs="Times New Roman"/>
        </w:rPr>
        <w:t xml:space="preserve"> oproti lehote dohodnutej v tejto zmluve,</w:t>
      </w:r>
      <w:r w:rsidR="008C452B">
        <w:rPr>
          <w:rFonts w:ascii="Corbel" w:hAnsi="Corbel" w:cs="Times New Roman"/>
        </w:rPr>
        <w:t xml:space="preserve"> </w:t>
      </w:r>
      <w:r w:rsidR="00331331">
        <w:rPr>
          <w:rFonts w:ascii="Corbel" w:hAnsi="Corbel" w:cs="Times New Roman"/>
        </w:rPr>
        <w:t xml:space="preserve">resp. </w:t>
      </w:r>
      <w:r w:rsidR="008C452B">
        <w:rPr>
          <w:rFonts w:ascii="Corbel" w:hAnsi="Corbel" w:cs="Times New Roman"/>
        </w:rPr>
        <w:t>v čiastkovej zmluve</w:t>
      </w:r>
      <w:r w:rsidR="00331331">
        <w:rPr>
          <w:rFonts w:ascii="Corbel" w:hAnsi="Corbel" w:cs="Times New Roman"/>
        </w:rPr>
        <w:t xml:space="preserve"> alebo</w:t>
      </w:r>
      <w:r w:rsidR="008C452B">
        <w:rPr>
          <w:rFonts w:ascii="Corbel" w:hAnsi="Corbel" w:cs="Times New Roman"/>
        </w:rPr>
        <w:t xml:space="preserve"> objednávke</w:t>
      </w:r>
      <w:r w:rsidR="00331331">
        <w:rPr>
          <w:rFonts w:ascii="Corbel" w:hAnsi="Corbel" w:cs="Times New Roman"/>
        </w:rPr>
        <w:t xml:space="preserve"> pri realizácií Služieb ocenených v bode 5.4 písm. b) tejto zmluvy.</w:t>
      </w:r>
    </w:p>
    <w:p w14:paraId="5175C353" w14:textId="0A3DF99B" w:rsidR="00831F06" w:rsidRDefault="00831F06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Ak bude Poskytovateľ v omeškaní s plnením povinnosti odstrániť záručnú vadu </w:t>
      </w:r>
      <w:r w:rsidR="00C17925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 xml:space="preserve">ystému, </w:t>
      </w:r>
      <w:r w:rsidR="00DD568F">
        <w:rPr>
          <w:rFonts w:ascii="Corbel" w:hAnsi="Corbel" w:cs="Times New Roman"/>
        </w:rPr>
        <w:t xml:space="preserve">Poskytovateľ je </w:t>
      </w:r>
      <w:r w:rsidR="004045D4">
        <w:rPr>
          <w:rFonts w:ascii="Corbel" w:hAnsi="Corbel" w:cs="Times New Roman"/>
        </w:rPr>
        <w:t>povinný uhradiť</w:t>
      </w:r>
      <w:r w:rsidRPr="0022531B">
        <w:rPr>
          <w:rFonts w:ascii="Corbel" w:hAnsi="Corbel" w:cs="Times New Roman"/>
        </w:rPr>
        <w:t xml:space="preserve"> zmluvnú pokutu vo výške </w:t>
      </w:r>
      <w:r w:rsidR="009D151D">
        <w:rPr>
          <w:rFonts w:ascii="Corbel" w:hAnsi="Corbel" w:cs="Times New Roman"/>
        </w:rPr>
        <w:t>1</w:t>
      </w:r>
      <w:r w:rsidR="00BD38D9">
        <w:rPr>
          <w:rFonts w:ascii="Corbel" w:hAnsi="Corbel" w:cs="Times New Roman"/>
        </w:rPr>
        <w:t xml:space="preserve"> </w:t>
      </w:r>
      <w:r w:rsidR="00C86DF9">
        <w:rPr>
          <w:rFonts w:ascii="Corbel" w:hAnsi="Corbel" w:cs="Times New Roman"/>
        </w:rPr>
        <w:t>000</w:t>
      </w:r>
      <w:r w:rsidR="00F15A00" w:rsidRPr="0022531B">
        <w:rPr>
          <w:rFonts w:ascii="Corbel" w:hAnsi="Corbel" w:cs="Times New Roman"/>
        </w:rPr>
        <w:t> </w:t>
      </w:r>
      <w:r w:rsidRPr="0022531B">
        <w:rPr>
          <w:rFonts w:ascii="Corbel" w:hAnsi="Corbel" w:cs="Times New Roman"/>
        </w:rPr>
        <w:t>EUR za každý deň omeškania.</w:t>
      </w:r>
    </w:p>
    <w:p w14:paraId="35257128" w14:textId="13A3BE48" w:rsidR="00363417" w:rsidRPr="00490E8F" w:rsidRDefault="00363417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6C2CF7">
        <w:rPr>
          <w:rFonts w:ascii="Corbel" w:hAnsi="Corbel" w:cs="Times New Roman"/>
        </w:rPr>
        <w:lastRenderedPageBreak/>
        <w:t xml:space="preserve">Ak bude </w:t>
      </w:r>
      <w:r>
        <w:rPr>
          <w:rFonts w:ascii="Corbel" w:hAnsi="Corbel" w:cs="Times New Roman"/>
        </w:rPr>
        <w:t>Poskytovateľ</w:t>
      </w:r>
      <w:r w:rsidRPr="006C2CF7">
        <w:rPr>
          <w:rFonts w:ascii="Corbel" w:hAnsi="Corbel" w:cs="Times New Roman"/>
        </w:rPr>
        <w:t xml:space="preserve"> omeškaní s plnením akejkoľvek inej povinnosti vyplývajúcej mu z tejto </w:t>
      </w:r>
      <w:r>
        <w:rPr>
          <w:rFonts w:ascii="Corbel" w:hAnsi="Corbel" w:cs="Times New Roman"/>
        </w:rPr>
        <w:t>z</w:t>
      </w:r>
      <w:r w:rsidRPr="006C2CF7">
        <w:rPr>
          <w:rFonts w:ascii="Corbel" w:hAnsi="Corbel" w:cs="Times New Roman"/>
        </w:rPr>
        <w:t xml:space="preserve">mluvy, na ktorú sa nevzťahuje zmluvná pokuta podľa predchádzajúcich bodov tohto článku </w:t>
      </w:r>
      <w:r>
        <w:rPr>
          <w:rFonts w:ascii="Corbel" w:hAnsi="Corbel" w:cs="Times New Roman"/>
        </w:rPr>
        <w:t>z</w:t>
      </w:r>
      <w:r w:rsidRPr="006C2CF7">
        <w:rPr>
          <w:rFonts w:ascii="Corbel" w:hAnsi="Corbel" w:cs="Times New Roman"/>
        </w:rPr>
        <w:t xml:space="preserve">mluvy, alebo povinnosti vyplývajúcej mu zo všeobecne záväzných právnych predpisov v súvislosti s plnením tejto </w:t>
      </w:r>
      <w:r>
        <w:rPr>
          <w:rFonts w:ascii="Corbel" w:hAnsi="Corbel" w:cs="Times New Roman"/>
        </w:rPr>
        <w:t>z</w:t>
      </w:r>
      <w:r w:rsidRPr="006C2CF7">
        <w:rPr>
          <w:rFonts w:ascii="Corbel" w:hAnsi="Corbel" w:cs="Times New Roman"/>
        </w:rPr>
        <w:t xml:space="preserve">mluvy (ďalej len ako „iná povinnosť“), alebo ak </w:t>
      </w:r>
      <w:r>
        <w:rPr>
          <w:rFonts w:ascii="Corbel" w:hAnsi="Corbel" w:cs="Times New Roman"/>
        </w:rPr>
        <w:t xml:space="preserve">Poskytovateľ </w:t>
      </w:r>
      <w:r w:rsidRPr="006C2CF7">
        <w:rPr>
          <w:rFonts w:ascii="Corbel" w:hAnsi="Corbel" w:cs="Times New Roman"/>
        </w:rPr>
        <w:t xml:space="preserve">inú povinnosť poruší, </w:t>
      </w:r>
      <w:r>
        <w:rPr>
          <w:rFonts w:ascii="Corbel" w:hAnsi="Corbel" w:cs="Times New Roman"/>
        </w:rPr>
        <w:t xml:space="preserve">je povinný Objednávateľovi uhradiť </w:t>
      </w:r>
      <w:r w:rsidRPr="006C2CF7">
        <w:rPr>
          <w:rFonts w:ascii="Corbel" w:hAnsi="Corbel" w:cs="Times New Roman"/>
        </w:rPr>
        <w:t xml:space="preserve">zmluvnú pokutu vo výške </w:t>
      </w:r>
      <w:r>
        <w:rPr>
          <w:rFonts w:ascii="Corbel" w:hAnsi="Corbel" w:cs="Times New Roman"/>
        </w:rPr>
        <w:t>1</w:t>
      </w:r>
      <w:r w:rsidRPr="006C2CF7">
        <w:rPr>
          <w:rFonts w:ascii="Corbel" w:hAnsi="Corbel" w:cs="Times New Roman"/>
        </w:rPr>
        <w:t>.000,- E</w:t>
      </w:r>
      <w:r>
        <w:rPr>
          <w:rFonts w:ascii="Corbel" w:hAnsi="Corbel" w:cs="Times New Roman"/>
        </w:rPr>
        <w:t>ur</w:t>
      </w:r>
      <w:r w:rsidRPr="006C2CF7">
        <w:rPr>
          <w:rFonts w:ascii="Corbel" w:hAnsi="Corbel" w:cs="Times New Roman"/>
        </w:rPr>
        <w:t xml:space="preserve"> za každý začatý deň omeškania s plnením konkrétnej inej povinnosti alebo zmluvnú pokutu vo výške </w:t>
      </w:r>
      <w:r>
        <w:rPr>
          <w:rFonts w:ascii="Corbel" w:hAnsi="Corbel" w:cs="Times New Roman"/>
        </w:rPr>
        <w:t>3</w:t>
      </w:r>
      <w:r w:rsidRPr="006C2CF7">
        <w:rPr>
          <w:rFonts w:ascii="Corbel" w:hAnsi="Corbel" w:cs="Times New Roman"/>
        </w:rPr>
        <w:t xml:space="preserve">.000,- </w:t>
      </w:r>
      <w:r>
        <w:rPr>
          <w:rFonts w:ascii="Corbel" w:hAnsi="Corbel" w:cs="Times New Roman"/>
        </w:rPr>
        <w:t>Eur</w:t>
      </w:r>
      <w:r w:rsidRPr="006C2CF7">
        <w:rPr>
          <w:rFonts w:ascii="Corbel" w:hAnsi="Corbel" w:cs="Times New Roman"/>
        </w:rPr>
        <w:t xml:space="preserve"> za každé jednotlivé (aj opakované) porušenie inej povinnosti; uvedené zmluvné pokuty sa neuplatnia, ak v tejto </w:t>
      </w:r>
      <w:r>
        <w:rPr>
          <w:rFonts w:ascii="Corbel" w:hAnsi="Corbel" w:cs="Times New Roman"/>
        </w:rPr>
        <w:t>z</w:t>
      </w:r>
      <w:r w:rsidRPr="006C2CF7">
        <w:rPr>
          <w:rFonts w:ascii="Corbel" w:hAnsi="Corbel" w:cs="Times New Roman"/>
        </w:rPr>
        <w:t xml:space="preserve">mluve je pre porušenie inej povinnosti </w:t>
      </w:r>
      <w:r>
        <w:rPr>
          <w:rFonts w:ascii="Corbel" w:hAnsi="Corbel" w:cs="Times New Roman"/>
        </w:rPr>
        <w:t xml:space="preserve">Poskytovateľa </w:t>
      </w:r>
      <w:r w:rsidRPr="006C2CF7">
        <w:rPr>
          <w:rFonts w:ascii="Corbel" w:hAnsi="Corbel" w:cs="Times New Roman"/>
        </w:rPr>
        <w:t>ustanovená osobitná zmluvná pokuta.</w:t>
      </w:r>
    </w:p>
    <w:p w14:paraId="55F8F46A" w14:textId="77777777" w:rsidR="002E71B0" w:rsidRPr="007651D3" w:rsidRDefault="002E71B0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7651D3">
        <w:rPr>
          <w:rFonts w:ascii="Corbel" w:hAnsi="Corbel" w:cs="Times New Roman"/>
        </w:rPr>
        <w:t xml:space="preserve">V prípade omeškania Objednávateľa so splnením peňažného záväzku alebo jeho časti, má Poskytovateľ </w:t>
      </w:r>
      <w:r>
        <w:rPr>
          <w:rFonts w:ascii="Corbel" w:hAnsi="Corbel" w:cs="Times New Roman"/>
        </w:rPr>
        <w:t>nárok na úrok z omeškania podľa §1 ods. 1 Nariadenia vlády SR č. 21/2013 Z. z., ktorým sa vykonávajú niektoré ustanovenia Obchodného zákonníka.</w:t>
      </w:r>
    </w:p>
    <w:p w14:paraId="463E3910" w14:textId="14FCD26F" w:rsidR="007647A7" w:rsidRPr="0022531B" w:rsidRDefault="00521083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Zaplatením zmluvnej pokuty nie je dotknutý nárok zmluvných strán na náhradu škody.</w:t>
      </w:r>
      <w:r w:rsidR="007647A7" w:rsidRPr="0022531B">
        <w:rPr>
          <w:rFonts w:ascii="Corbel" w:hAnsi="Corbel"/>
        </w:rPr>
        <w:t xml:space="preserve"> </w:t>
      </w:r>
      <w:r w:rsidR="007647A7" w:rsidRPr="0022531B">
        <w:rPr>
          <w:rFonts w:ascii="Corbel" w:hAnsi="Corbel" w:cs="Times New Roman"/>
        </w:rPr>
        <w:t xml:space="preserve">Ak bude zistená neodstrániteľná vada </w:t>
      </w:r>
      <w:r w:rsidR="002E71B0">
        <w:rPr>
          <w:rFonts w:ascii="Corbel" w:hAnsi="Corbel" w:cs="Times New Roman"/>
        </w:rPr>
        <w:t>s</w:t>
      </w:r>
      <w:r w:rsidR="007647A7" w:rsidRPr="0022531B">
        <w:rPr>
          <w:rFonts w:ascii="Corbel" w:hAnsi="Corbel" w:cs="Times New Roman"/>
        </w:rPr>
        <w:t>ystému, ktorá predstavuje podstatné porušenie povinností stanovených touto zmluvou a zároveň Objednávateľ nevyužije svoje právo na odstúpenie od zmluvy, má Objednávateľ právo na primeranú zľavu z ceny.</w:t>
      </w:r>
    </w:p>
    <w:p w14:paraId="18FE0CE0" w14:textId="57E30B31" w:rsidR="00280965" w:rsidRDefault="007647A7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Za preukázané porušenie povinností o ochrane informácií v zmysle článku XII</w:t>
      </w:r>
      <w:r w:rsidR="002E71B0">
        <w:rPr>
          <w:rFonts w:ascii="Corbel" w:hAnsi="Corbel" w:cs="Times New Roman"/>
        </w:rPr>
        <w:t>.</w:t>
      </w:r>
      <w:r w:rsidRPr="0022531B">
        <w:rPr>
          <w:rFonts w:ascii="Corbel" w:hAnsi="Corbel" w:cs="Times New Roman"/>
        </w:rPr>
        <w:t xml:space="preserve"> tejto zmluvy má poškodená strana právo požadovať po druhej zmluvnej strane zmluvnú pokutu vo výške </w:t>
      </w:r>
      <w:r w:rsidR="009D151D">
        <w:rPr>
          <w:rFonts w:ascii="Corbel" w:hAnsi="Corbel" w:cs="Times New Roman"/>
        </w:rPr>
        <w:t>5</w:t>
      </w:r>
      <w:r w:rsidRPr="0022531B">
        <w:rPr>
          <w:rFonts w:ascii="Corbel" w:hAnsi="Corbel" w:cs="Times New Roman"/>
        </w:rPr>
        <w:t xml:space="preserve"> 000 Eur bez DPH za každé porušenie.</w:t>
      </w:r>
    </w:p>
    <w:p w14:paraId="2F837F31" w14:textId="75BE927B" w:rsidR="0069308B" w:rsidRPr="000B5158" w:rsidRDefault="0069308B" w:rsidP="007F55AC">
      <w:pPr>
        <w:pStyle w:val="Odsekzoznamu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0B5158">
        <w:rPr>
          <w:rFonts w:ascii="Corbel" w:hAnsi="Corbel" w:cs="Times New Roman"/>
        </w:rPr>
        <w:t>Pri porušení povinností uvedených v bodoch 8.</w:t>
      </w:r>
      <w:r w:rsidR="00D31E85" w:rsidRPr="000B5158">
        <w:rPr>
          <w:rFonts w:ascii="Corbel" w:hAnsi="Corbel" w:cs="Times New Roman"/>
        </w:rPr>
        <w:t>9</w:t>
      </w:r>
      <w:r w:rsidRPr="000B5158">
        <w:rPr>
          <w:rFonts w:ascii="Corbel" w:hAnsi="Corbel" w:cs="Times New Roman"/>
        </w:rPr>
        <w:t xml:space="preserve"> až 8.10</w:t>
      </w:r>
      <w:r w:rsidR="00D31E85" w:rsidRPr="000B5158">
        <w:rPr>
          <w:rFonts w:ascii="Corbel" w:hAnsi="Corbel" w:cs="Times New Roman"/>
        </w:rPr>
        <w:t xml:space="preserve"> a</w:t>
      </w:r>
      <w:r w:rsidRPr="000B5158">
        <w:rPr>
          <w:rFonts w:ascii="Corbel" w:hAnsi="Corbel" w:cs="Times New Roman"/>
        </w:rPr>
        <w:t xml:space="preserve">  1</w:t>
      </w:r>
      <w:r w:rsidR="000B5158" w:rsidRPr="000B5158">
        <w:rPr>
          <w:rFonts w:ascii="Corbel" w:hAnsi="Corbel" w:cs="Times New Roman"/>
        </w:rPr>
        <w:t>3</w:t>
      </w:r>
      <w:r w:rsidRPr="000B5158">
        <w:rPr>
          <w:rFonts w:ascii="Corbel" w:hAnsi="Corbel" w:cs="Times New Roman"/>
        </w:rPr>
        <w:t>.</w:t>
      </w:r>
      <w:r w:rsidR="000B5158" w:rsidRPr="000B5158">
        <w:rPr>
          <w:rFonts w:ascii="Corbel" w:hAnsi="Corbel" w:cs="Times New Roman"/>
        </w:rPr>
        <w:t>9</w:t>
      </w:r>
      <w:r w:rsidRPr="000B5158">
        <w:rPr>
          <w:rFonts w:ascii="Corbel" w:hAnsi="Corbel" w:cs="Times New Roman"/>
        </w:rPr>
        <w:t xml:space="preserve"> až 1</w:t>
      </w:r>
      <w:r w:rsidR="000B5158" w:rsidRPr="000B5158">
        <w:rPr>
          <w:rFonts w:ascii="Corbel" w:hAnsi="Corbel" w:cs="Times New Roman"/>
        </w:rPr>
        <w:t>3</w:t>
      </w:r>
      <w:r w:rsidRPr="000B5158">
        <w:rPr>
          <w:rFonts w:ascii="Corbel" w:hAnsi="Corbel" w:cs="Times New Roman"/>
        </w:rPr>
        <w:t>.1</w:t>
      </w:r>
      <w:r w:rsidR="000B5158" w:rsidRPr="000B5158">
        <w:rPr>
          <w:rFonts w:ascii="Corbel" w:hAnsi="Corbel" w:cs="Times New Roman"/>
        </w:rPr>
        <w:t>3</w:t>
      </w:r>
      <w:r w:rsidRPr="000B5158">
        <w:rPr>
          <w:rFonts w:ascii="Corbel" w:hAnsi="Corbel" w:cs="Times New Roman"/>
        </w:rPr>
        <w:t xml:space="preserve"> tejto zmluvy je Poskytovateľ povinný uhradiť  zmluvnú pokutu vo výške 5 000 Eur za každé jedno porušenie.</w:t>
      </w:r>
    </w:p>
    <w:p w14:paraId="28C17FF9" w14:textId="01DE40AD" w:rsidR="00521083" w:rsidRPr="0022531B" w:rsidRDefault="00521083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6E3099E8" w14:textId="77777777" w:rsidR="008E33A4" w:rsidRPr="0022531B" w:rsidRDefault="008E33A4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1C366602" w14:textId="7CB33091" w:rsidR="00CA41CD" w:rsidRPr="0022531B" w:rsidRDefault="00CA41CD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X.</w:t>
      </w:r>
    </w:p>
    <w:p w14:paraId="20EAF8D9" w14:textId="77777777" w:rsidR="00CA41CD" w:rsidRDefault="00CA41CD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Ukončenie zmluvy</w:t>
      </w:r>
    </w:p>
    <w:p w14:paraId="2C1E7917" w14:textId="77777777" w:rsidR="00162CC9" w:rsidRPr="00162CC9" w:rsidRDefault="00162CC9" w:rsidP="007F55AC">
      <w:pPr>
        <w:spacing w:line="240" w:lineRule="auto"/>
      </w:pPr>
    </w:p>
    <w:p w14:paraId="7BBD3CD5" w14:textId="29899F1A" w:rsidR="00CA41CD" w:rsidRPr="0022531B" w:rsidRDefault="00CA41CD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Táto zmluva zaniká:</w:t>
      </w:r>
    </w:p>
    <w:p w14:paraId="3195D787" w14:textId="12E0773B" w:rsidR="00DB1817" w:rsidRDefault="008B6A10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u</w:t>
      </w:r>
      <w:r w:rsidR="00DB1817">
        <w:rPr>
          <w:rFonts w:ascii="Corbel" w:hAnsi="Corbel" w:cs="Times New Roman"/>
        </w:rPr>
        <w:t>plynutím doby, na ktorú bola uzavretá,</w:t>
      </w:r>
    </w:p>
    <w:p w14:paraId="466D3E7E" w14:textId="12C1D85B" w:rsidR="00CA41CD" w:rsidRPr="0022531B" w:rsidRDefault="00CA41CD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písomnou dohodou </w:t>
      </w:r>
      <w:r w:rsidR="00DC39BA" w:rsidRPr="0022531B">
        <w:rPr>
          <w:rFonts w:ascii="Corbel" w:hAnsi="Corbel" w:cs="Times New Roman"/>
        </w:rPr>
        <w:t>zmluv</w:t>
      </w:r>
      <w:r w:rsidRPr="0022531B">
        <w:rPr>
          <w:rFonts w:ascii="Corbel" w:hAnsi="Corbel" w:cs="Times New Roman"/>
        </w:rPr>
        <w:t>ných strán,</w:t>
      </w:r>
    </w:p>
    <w:p w14:paraId="68034D86" w14:textId="154E9707" w:rsidR="00CA41CD" w:rsidRPr="0022531B" w:rsidRDefault="00CA41CD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odstúpením od </w:t>
      </w:r>
      <w:r w:rsidR="00DC39BA" w:rsidRPr="0022531B">
        <w:rPr>
          <w:rFonts w:ascii="Corbel" w:hAnsi="Corbel" w:cs="Times New Roman"/>
        </w:rPr>
        <w:t>zmluv</w:t>
      </w:r>
      <w:r w:rsidR="00011CAC">
        <w:rPr>
          <w:rFonts w:ascii="Corbel" w:hAnsi="Corbel" w:cs="Times New Roman"/>
        </w:rPr>
        <w:t>y v prípadoch, kedy to ustanovuje táto zmluva alebo z dôvodov stanovených v zákonoch.</w:t>
      </w:r>
    </w:p>
    <w:p w14:paraId="6AB2BEC2" w14:textId="68C1D7BA" w:rsidR="00CA41CD" w:rsidRPr="0022531B" w:rsidRDefault="00CA41CD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Pokiaľ bude táto zmluva predčasne ukončená dohodou zmluvných strán, tvorí stanovenie spôsobu vysporiadania vzťahov vzniknutých na základe tejto zmluvy podstatnú náležitosť dohody o ukončení účinnosti tejto zmluvy.</w:t>
      </w:r>
    </w:p>
    <w:p w14:paraId="7DC27851" w14:textId="132E78DE" w:rsidR="00E04482" w:rsidRPr="00AA2485" w:rsidRDefault="00E04482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7651D3">
        <w:rPr>
          <w:rFonts w:ascii="Corbel" w:hAnsi="Corbel" w:cs="Times New Roman"/>
        </w:rPr>
        <w:t xml:space="preserve">Odstúpiť od zmluvy je možné </w:t>
      </w:r>
      <w:r>
        <w:rPr>
          <w:rFonts w:ascii="Corbel" w:hAnsi="Corbel" w:cs="Times New Roman"/>
        </w:rPr>
        <w:t>zo strany tej zmluvnej strany, ktorej to umožňuje zákon alebo táto zmluva</w:t>
      </w:r>
      <w:r w:rsidRPr="007651D3">
        <w:rPr>
          <w:rFonts w:ascii="Corbel" w:hAnsi="Corbel" w:cs="Times New Roman"/>
        </w:rPr>
        <w:t xml:space="preserve"> a výlučne z dôvodov stanovených v tejto zmluve alebo v zákone, najmä v zmysle § 19  zákona o verejnom obstarávaní</w:t>
      </w:r>
      <w:r>
        <w:rPr>
          <w:rFonts w:ascii="Corbel" w:hAnsi="Corbel" w:cs="Times New Roman"/>
        </w:rPr>
        <w:t xml:space="preserve"> alebo § 15 zákona  </w:t>
      </w:r>
      <w:r w:rsidRPr="00E65D3C">
        <w:rPr>
          <w:rFonts w:ascii="Corbel" w:hAnsi="Corbel" w:cs="Times New Roman"/>
        </w:rPr>
        <w:t>č. 315/2016 Z. z. o registri partnerov verejného sektora a o zmene a doplnení niektorých zákonov v znení neskorších predpisov</w:t>
      </w:r>
      <w:r w:rsidRPr="006F59AF">
        <w:rPr>
          <w:rFonts w:ascii="Corbel" w:hAnsi="Corbel" w:cs="Times New Roman"/>
        </w:rPr>
        <w:t xml:space="preserve"> </w:t>
      </w:r>
      <w:r>
        <w:rPr>
          <w:rFonts w:ascii="Corbel" w:hAnsi="Corbel" w:cs="Times New Roman"/>
        </w:rPr>
        <w:t>(ďalej len „zákon o </w:t>
      </w:r>
      <w:r w:rsidRPr="006F59AF">
        <w:rPr>
          <w:rFonts w:ascii="Corbel" w:hAnsi="Corbel" w:cs="Times New Roman"/>
        </w:rPr>
        <w:t>RPVS</w:t>
      </w:r>
      <w:r>
        <w:rPr>
          <w:rFonts w:ascii="Corbel" w:hAnsi="Corbel" w:cs="Times New Roman"/>
        </w:rPr>
        <w:t>“)</w:t>
      </w:r>
      <w:r w:rsidRPr="007651D3">
        <w:rPr>
          <w:rFonts w:ascii="Corbel" w:hAnsi="Corbel" w:cs="Times New Roman"/>
        </w:rPr>
        <w:t>, na základe písomného oznámenia, v ktorom musí zmluvná strana, ktorá odstupuje od zmluvy, presne vymedziť dôvody odstúpenia. Účinky odstúpenia sa riadia príslušnými ustanoveniami Obchodného zákonníka.</w:t>
      </w:r>
    </w:p>
    <w:p w14:paraId="5E0139C5" w14:textId="77777777" w:rsidR="000B4EB9" w:rsidRDefault="000B4EB9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0E524F">
        <w:rPr>
          <w:rFonts w:ascii="Corbel" w:hAnsi="Corbel" w:cs="Times New Roman"/>
        </w:rPr>
        <w:t xml:space="preserve">Objednávateľ je oprávnený odstúpiť od tejto </w:t>
      </w:r>
      <w:r>
        <w:rPr>
          <w:rFonts w:ascii="Corbel" w:hAnsi="Corbel" w:cs="Times New Roman"/>
        </w:rPr>
        <w:t>z</w:t>
      </w:r>
      <w:r w:rsidRPr="000E524F">
        <w:rPr>
          <w:rFonts w:ascii="Corbel" w:hAnsi="Corbel" w:cs="Times New Roman"/>
        </w:rPr>
        <w:t xml:space="preserve">mluvy pre podstatné porušenie </w:t>
      </w:r>
      <w:r>
        <w:rPr>
          <w:rFonts w:ascii="Corbel" w:hAnsi="Corbel" w:cs="Times New Roman"/>
        </w:rPr>
        <w:t>z</w:t>
      </w:r>
      <w:r w:rsidRPr="000E524F">
        <w:rPr>
          <w:rFonts w:ascii="Corbel" w:hAnsi="Corbel" w:cs="Times New Roman"/>
        </w:rPr>
        <w:t xml:space="preserve">mluvy </w:t>
      </w:r>
      <w:r>
        <w:rPr>
          <w:rFonts w:ascii="Corbel" w:hAnsi="Corbel" w:cs="Times New Roman"/>
        </w:rPr>
        <w:t>Poskytovateľom</w:t>
      </w:r>
      <w:r w:rsidRPr="000E524F">
        <w:rPr>
          <w:rFonts w:ascii="Corbel" w:hAnsi="Corbel" w:cs="Times New Roman"/>
        </w:rPr>
        <w:t xml:space="preserve">, za ktoré sa považuje najmä porušenie, ktoré je tak klasifikované v tejto </w:t>
      </w:r>
      <w:r>
        <w:rPr>
          <w:rFonts w:ascii="Corbel" w:hAnsi="Corbel" w:cs="Times New Roman"/>
        </w:rPr>
        <w:t>z</w:t>
      </w:r>
      <w:r w:rsidRPr="000E524F">
        <w:rPr>
          <w:rFonts w:ascii="Corbel" w:hAnsi="Corbel" w:cs="Times New Roman"/>
        </w:rPr>
        <w:t>mluve.</w:t>
      </w:r>
    </w:p>
    <w:p w14:paraId="70122B1B" w14:textId="77777777" w:rsidR="000B4EB9" w:rsidRPr="00FB1927" w:rsidRDefault="000B4EB9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FB1927">
        <w:rPr>
          <w:rFonts w:ascii="Corbel" w:hAnsi="Corbel" w:cs="Times New Roman"/>
        </w:rPr>
        <w:t>Za podstatné porušenie zmluvy sa považuje:</w:t>
      </w:r>
    </w:p>
    <w:p w14:paraId="040CA445" w14:textId="7323C366" w:rsidR="000B4EB9" w:rsidRDefault="000B4EB9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porušenie povinností uvedených v bodoch </w:t>
      </w:r>
      <w:r w:rsidR="007E134A">
        <w:rPr>
          <w:rFonts w:ascii="Corbel" w:hAnsi="Corbel" w:cs="Times New Roman"/>
        </w:rPr>
        <w:t>8</w:t>
      </w:r>
      <w:r>
        <w:rPr>
          <w:rFonts w:ascii="Corbel" w:hAnsi="Corbel" w:cs="Times New Roman"/>
        </w:rPr>
        <w:t xml:space="preserve">.9 až </w:t>
      </w:r>
      <w:r w:rsidR="007E134A">
        <w:rPr>
          <w:rFonts w:ascii="Corbel" w:hAnsi="Corbel" w:cs="Times New Roman"/>
        </w:rPr>
        <w:t>8</w:t>
      </w:r>
      <w:r>
        <w:rPr>
          <w:rFonts w:ascii="Corbel" w:hAnsi="Corbel" w:cs="Times New Roman"/>
        </w:rPr>
        <w:t>.10</w:t>
      </w:r>
      <w:r w:rsidR="001A4EE4">
        <w:rPr>
          <w:rFonts w:ascii="Corbel" w:hAnsi="Corbel" w:cs="Times New Roman"/>
        </w:rPr>
        <w:t xml:space="preserve"> a </w:t>
      </w:r>
      <w:r>
        <w:rPr>
          <w:rFonts w:ascii="Corbel" w:hAnsi="Corbel" w:cs="Times New Roman"/>
        </w:rPr>
        <w:t>1</w:t>
      </w:r>
      <w:r w:rsidR="001A4EE4">
        <w:rPr>
          <w:rFonts w:ascii="Corbel" w:hAnsi="Corbel" w:cs="Times New Roman"/>
        </w:rPr>
        <w:t>3</w:t>
      </w:r>
      <w:r>
        <w:rPr>
          <w:rFonts w:ascii="Corbel" w:hAnsi="Corbel" w:cs="Times New Roman"/>
        </w:rPr>
        <w:t>.</w:t>
      </w:r>
      <w:r w:rsidR="001A4EE4">
        <w:rPr>
          <w:rFonts w:ascii="Corbel" w:hAnsi="Corbel" w:cs="Times New Roman"/>
        </w:rPr>
        <w:t>9</w:t>
      </w:r>
      <w:r>
        <w:rPr>
          <w:rFonts w:ascii="Corbel" w:hAnsi="Corbel" w:cs="Times New Roman"/>
        </w:rPr>
        <w:t xml:space="preserve"> až 1</w:t>
      </w:r>
      <w:r w:rsidR="001A4EE4">
        <w:rPr>
          <w:rFonts w:ascii="Corbel" w:hAnsi="Corbel" w:cs="Times New Roman"/>
        </w:rPr>
        <w:t>3</w:t>
      </w:r>
      <w:r>
        <w:rPr>
          <w:rFonts w:ascii="Corbel" w:hAnsi="Corbel" w:cs="Times New Roman"/>
        </w:rPr>
        <w:t>.1</w:t>
      </w:r>
      <w:r w:rsidR="001A4EE4">
        <w:rPr>
          <w:rFonts w:ascii="Corbel" w:hAnsi="Corbel" w:cs="Times New Roman"/>
        </w:rPr>
        <w:t>3</w:t>
      </w:r>
      <w:r>
        <w:rPr>
          <w:rFonts w:ascii="Corbel" w:hAnsi="Corbel" w:cs="Times New Roman"/>
        </w:rPr>
        <w:t xml:space="preserve"> tejto zmluvy,</w:t>
      </w:r>
    </w:p>
    <w:p w14:paraId="7406AF79" w14:textId="77777777" w:rsidR="000B4EB9" w:rsidRDefault="000B4EB9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441AC9">
        <w:rPr>
          <w:rFonts w:ascii="Corbel" w:hAnsi="Corbel" w:cs="Times New Roman"/>
        </w:rPr>
        <w:t xml:space="preserve">meškanie s plnením záväzku </w:t>
      </w:r>
      <w:r>
        <w:rPr>
          <w:rFonts w:ascii="Corbel" w:hAnsi="Corbel" w:cs="Times New Roman"/>
        </w:rPr>
        <w:t>z</w:t>
      </w:r>
      <w:r w:rsidRPr="00441AC9">
        <w:rPr>
          <w:rFonts w:ascii="Corbel" w:hAnsi="Corbel" w:cs="Times New Roman"/>
        </w:rPr>
        <w:t xml:space="preserve">mluvnej strany, ktoré trvá po dobu viac ako </w:t>
      </w:r>
      <w:r>
        <w:rPr>
          <w:rFonts w:ascii="Corbel" w:hAnsi="Corbel" w:cs="Times New Roman"/>
        </w:rPr>
        <w:t>pätnásť ka</w:t>
      </w:r>
      <w:r w:rsidRPr="00441AC9">
        <w:rPr>
          <w:rFonts w:ascii="Corbel" w:hAnsi="Corbel" w:cs="Times New Roman"/>
        </w:rPr>
        <w:t xml:space="preserve">lendárnych dní, ak povinná </w:t>
      </w:r>
      <w:r>
        <w:rPr>
          <w:rFonts w:ascii="Corbel" w:hAnsi="Corbel" w:cs="Times New Roman"/>
        </w:rPr>
        <w:t>z</w:t>
      </w:r>
      <w:r w:rsidRPr="00441AC9">
        <w:rPr>
          <w:rFonts w:ascii="Corbel" w:hAnsi="Corbel" w:cs="Times New Roman"/>
        </w:rPr>
        <w:t xml:space="preserve">mluvná strana nezjedná nápravu ani v dodatočnej lehote, ktorú jej poskytne oprávnená </w:t>
      </w:r>
      <w:r>
        <w:rPr>
          <w:rFonts w:ascii="Corbel" w:hAnsi="Corbel" w:cs="Times New Roman"/>
        </w:rPr>
        <w:t>z</w:t>
      </w:r>
      <w:r w:rsidRPr="00441AC9">
        <w:rPr>
          <w:rFonts w:ascii="Corbel" w:hAnsi="Corbel" w:cs="Times New Roman"/>
        </w:rPr>
        <w:t>mluvná strana v písomnom oznámení, v ktorom špecifikuje porušenie záväzku, ktorého sa dovoláva. Taká primeraná lehota nesmie byť kratšia ako pä</w:t>
      </w:r>
      <w:r>
        <w:rPr>
          <w:rFonts w:ascii="Corbel" w:hAnsi="Corbel" w:cs="Times New Roman"/>
        </w:rPr>
        <w:t xml:space="preserve">ť </w:t>
      </w:r>
      <w:r w:rsidRPr="00441AC9">
        <w:rPr>
          <w:rFonts w:ascii="Corbel" w:hAnsi="Corbel" w:cs="Times New Roman"/>
        </w:rPr>
        <w:t>kalendárnych dní</w:t>
      </w:r>
      <w:r>
        <w:rPr>
          <w:rFonts w:ascii="Corbel" w:hAnsi="Corbel" w:cs="Times New Roman"/>
        </w:rPr>
        <w:t>,</w:t>
      </w:r>
    </w:p>
    <w:p w14:paraId="3F86AEF1" w14:textId="77777777" w:rsidR="000B4EB9" w:rsidRDefault="000B4EB9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987D02">
        <w:rPr>
          <w:rFonts w:ascii="Corbel" w:hAnsi="Corbel" w:cs="Times New Roman"/>
        </w:rPr>
        <w:t xml:space="preserve">vyhlásenie konkurzu na </w:t>
      </w:r>
      <w:r>
        <w:rPr>
          <w:rFonts w:ascii="Corbel" w:hAnsi="Corbel" w:cs="Times New Roman"/>
        </w:rPr>
        <w:t xml:space="preserve">Poskytovateľa </w:t>
      </w:r>
      <w:r w:rsidRPr="00987D02">
        <w:rPr>
          <w:rFonts w:ascii="Corbel" w:hAnsi="Corbel" w:cs="Times New Roman"/>
        </w:rPr>
        <w:t xml:space="preserve">alebo povolenie reštrukturalizácie </w:t>
      </w:r>
      <w:r>
        <w:rPr>
          <w:rFonts w:ascii="Corbel" w:hAnsi="Corbel" w:cs="Times New Roman"/>
        </w:rPr>
        <w:t>Poskytovateľa</w:t>
      </w:r>
      <w:r w:rsidRPr="00987D02">
        <w:rPr>
          <w:rFonts w:ascii="Corbel" w:hAnsi="Corbel" w:cs="Times New Roman"/>
        </w:rPr>
        <w:t xml:space="preserve"> alebo vstup </w:t>
      </w:r>
      <w:r>
        <w:rPr>
          <w:rFonts w:ascii="Corbel" w:hAnsi="Corbel" w:cs="Times New Roman"/>
        </w:rPr>
        <w:t>Poskytovateľa</w:t>
      </w:r>
      <w:r w:rsidRPr="00987D02">
        <w:rPr>
          <w:rFonts w:ascii="Corbel" w:hAnsi="Corbel" w:cs="Times New Roman"/>
        </w:rPr>
        <w:t xml:space="preserve"> do likvidácie, </w:t>
      </w:r>
    </w:p>
    <w:p w14:paraId="2CF2224D" w14:textId="77777777" w:rsidR="000B4EB9" w:rsidRDefault="000B4EB9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987D02">
        <w:rPr>
          <w:rFonts w:ascii="Corbel" w:hAnsi="Corbel" w:cs="Times New Roman"/>
        </w:rPr>
        <w:lastRenderedPageBreak/>
        <w:t xml:space="preserve">začatie exekučného konania proti </w:t>
      </w:r>
      <w:r>
        <w:rPr>
          <w:rFonts w:ascii="Corbel" w:hAnsi="Corbel" w:cs="Times New Roman"/>
        </w:rPr>
        <w:t>Poskytovateľovi,</w:t>
      </w:r>
    </w:p>
    <w:p w14:paraId="601ABA23" w14:textId="77777777" w:rsidR="000B4EB9" w:rsidRPr="008B37BA" w:rsidRDefault="000B4EB9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987D02">
        <w:rPr>
          <w:rFonts w:ascii="Corbel" w:hAnsi="Corbel" w:cs="Times New Roman"/>
        </w:rPr>
        <w:t xml:space="preserve">ak komukoľvek, kto je súčasťou organizácie Objednávateľa alebo akémukoľvek podriadenému či zástupcovi Objednávateľa ponúkne alebo dá úplatok </w:t>
      </w:r>
      <w:r>
        <w:rPr>
          <w:rFonts w:ascii="Corbel" w:hAnsi="Corbel" w:cs="Times New Roman"/>
        </w:rPr>
        <w:t>Poskytovateľa</w:t>
      </w:r>
      <w:r w:rsidRPr="00987D02">
        <w:rPr>
          <w:rFonts w:ascii="Corbel" w:hAnsi="Corbel" w:cs="Times New Roman"/>
        </w:rPr>
        <w:t xml:space="preserve"> alebo </w:t>
      </w:r>
      <w:r w:rsidRPr="008B37BA">
        <w:rPr>
          <w:rFonts w:ascii="Corbel" w:hAnsi="Corbel" w:cs="Times New Roman"/>
        </w:rPr>
        <w:t xml:space="preserve">jeho podriadený alebo zástupca, </w:t>
      </w:r>
    </w:p>
    <w:p w14:paraId="7C63CC91" w14:textId="77777777" w:rsidR="000B4EB9" w:rsidRPr="008B37BA" w:rsidRDefault="000B4EB9" w:rsidP="007F55AC">
      <w:pPr>
        <w:pStyle w:val="Odsekzoznamu"/>
        <w:numPr>
          <w:ilvl w:val="1"/>
          <w:numId w:val="25"/>
        </w:numPr>
        <w:spacing w:after="0" w:line="240" w:lineRule="auto"/>
        <w:jc w:val="both"/>
        <w:rPr>
          <w:rFonts w:ascii="Corbel" w:hAnsi="Corbel" w:cs="Times New Roman"/>
        </w:rPr>
      </w:pPr>
      <w:r w:rsidRPr="008B37BA">
        <w:rPr>
          <w:rFonts w:ascii="Corbel" w:hAnsi="Corbel" w:cs="Times New Roman"/>
        </w:rPr>
        <w:t>Poskytovateľ predá svoj podnik alebo časť podniku a podľa Objednávateľa sa tým zhorší vymožiteľnosť práv a povinností zo zmluvy.</w:t>
      </w:r>
    </w:p>
    <w:p w14:paraId="1C5E0562" w14:textId="0FAE6584" w:rsidR="000B4EB9" w:rsidRPr="001A4EE4" w:rsidRDefault="000B4EB9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8B37BA">
        <w:rPr>
          <w:rFonts w:ascii="Corbel" w:hAnsi="Corbel" w:cs="Times New Roman"/>
        </w:rPr>
        <w:t xml:space="preserve">Pri nepodstatnom porušení tejto </w:t>
      </w:r>
      <w:r>
        <w:rPr>
          <w:rFonts w:ascii="Corbel" w:hAnsi="Corbel" w:cs="Times New Roman"/>
        </w:rPr>
        <w:t>z</w:t>
      </w:r>
      <w:r w:rsidRPr="008B37BA">
        <w:rPr>
          <w:rFonts w:ascii="Corbel" w:hAnsi="Corbel" w:cs="Times New Roman"/>
        </w:rPr>
        <w:t xml:space="preserve">mluvy môže druhá </w:t>
      </w:r>
      <w:r>
        <w:rPr>
          <w:rFonts w:ascii="Corbel" w:hAnsi="Corbel" w:cs="Times New Roman"/>
        </w:rPr>
        <w:t>z</w:t>
      </w:r>
      <w:r w:rsidRPr="008B37BA">
        <w:rPr>
          <w:rFonts w:ascii="Corbel" w:hAnsi="Corbel" w:cs="Times New Roman"/>
        </w:rPr>
        <w:t xml:space="preserve">mluvná strana odstúpiť od tejto </w:t>
      </w:r>
      <w:r>
        <w:rPr>
          <w:rFonts w:ascii="Corbel" w:hAnsi="Corbel" w:cs="Times New Roman"/>
        </w:rPr>
        <w:t>z</w:t>
      </w:r>
      <w:r w:rsidRPr="008B37BA">
        <w:rPr>
          <w:rFonts w:ascii="Corbel" w:hAnsi="Corbel" w:cs="Times New Roman"/>
        </w:rPr>
        <w:t xml:space="preserve">mluvy, ak k odstráneniu porušenia (protiprávneho stavu) nedôjde ani v dodatočnej primeranej lehote na plnenie, poskytnutej druhou zmluvnou stranou v písomnom upozornení na porušenie povinnosti a jeho následky, v trvaní najmenej 5 </w:t>
      </w:r>
      <w:r>
        <w:rPr>
          <w:rFonts w:ascii="Corbel" w:hAnsi="Corbel" w:cs="Times New Roman"/>
        </w:rPr>
        <w:t>kalendárnych</w:t>
      </w:r>
      <w:r w:rsidRPr="008B37BA">
        <w:rPr>
          <w:rFonts w:ascii="Corbel" w:hAnsi="Corbel" w:cs="Times New Roman"/>
        </w:rPr>
        <w:t xml:space="preserve"> dní.</w:t>
      </w:r>
    </w:p>
    <w:p w14:paraId="3268CE8C" w14:textId="341E2AAA" w:rsidR="00CA41CD" w:rsidRPr="0022531B" w:rsidRDefault="00CA41CD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Skončenie tejto zmluvy sa nedotýka nároku na náhradu škody vzniknutej porušením tejto zmluvy, nároku na zaplatenie zmluvnej pokuty podľa ustanovení tejto zmluvy a ďalej ustanovení tejto zmluvy, ktoré vzhľadom na svoju povahu majú trvať aj po ukončení zmluvy, najmä ustanovenia o povinnosti mlčanlivosti, komunikácii a riešení sporov. </w:t>
      </w:r>
    </w:p>
    <w:p w14:paraId="6B54585C" w14:textId="12E0E4AE" w:rsidR="00342EC4" w:rsidRPr="00001184" w:rsidRDefault="00CA41CD" w:rsidP="007F55AC">
      <w:pPr>
        <w:pStyle w:val="Odsekzoznamu"/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Odstúpením od zmluvy nie sú dotknuté práva a povinnosti zmluvných strán ohľadne plnení </w:t>
      </w:r>
      <w:r w:rsidR="00342EC4" w:rsidRPr="0022531B">
        <w:rPr>
          <w:rFonts w:ascii="Corbel" w:hAnsi="Corbel" w:cs="Times New Roman"/>
        </w:rPr>
        <w:t>Poskytovateľ</w:t>
      </w:r>
      <w:r w:rsidRPr="0022531B">
        <w:rPr>
          <w:rFonts w:ascii="Corbel" w:hAnsi="Corbel" w:cs="Times New Roman"/>
        </w:rPr>
        <w:t xml:space="preserve">a, ktoré boli do momentu odstúpenia </w:t>
      </w:r>
      <w:r w:rsidR="00342EC4" w:rsidRPr="0022531B">
        <w:rPr>
          <w:rFonts w:ascii="Corbel" w:hAnsi="Corbel" w:cs="Times New Roman"/>
        </w:rPr>
        <w:t>Poskytovateľ</w:t>
      </w:r>
      <w:r w:rsidRPr="0022531B">
        <w:rPr>
          <w:rFonts w:ascii="Corbel" w:hAnsi="Corbel" w:cs="Times New Roman"/>
        </w:rPr>
        <w:t>om riadne a včas zhotovené a odovzdané a Objednávateľom riadne prevzaté (akceptované).</w:t>
      </w:r>
      <w:r w:rsidR="00342EC4" w:rsidRPr="0022531B">
        <w:rPr>
          <w:rFonts w:ascii="Corbel" w:hAnsi="Corbel" w:cs="Times New Roman"/>
        </w:rPr>
        <w:t xml:space="preserve"> V prípade odstúpenia od zmluvy si z</w:t>
      </w:r>
      <w:r w:rsidRPr="0022531B">
        <w:rPr>
          <w:rFonts w:ascii="Corbel" w:hAnsi="Corbel" w:cs="Times New Roman"/>
        </w:rPr>
        <w:t xml:space="preserve">mluvné strany ponechajú plnenia akceptované do momentu </w:t>
      </w:r>
      <w:r w:rsidR="00342EC4" w:rsidRPr="0022531B">
        <w:rPr>
          <w:rFonts w:ascii="Corbel" w:hAnsi="Corbel" w:cs="Times New Roman"/>
        </w:rPr>
        <w:t>odstúpenia od z</w:t>
      </w:r>
      <w:r w:rsidRPr="0022531B">
        <w:rPr>
          <w:rFonts w:ascii="Corbel" w:hAnsi="Corbel" w:cs="Times New Roman"/>
        </w:rPr>
        <w:t>mluvy, ktoré boli vykonané v súlade s</w:t>
      </w:r>
      <w:r w:rsidR="00342EC4" w:rsidRPr="0022531B">
        <w:rPr>
          <w:rFonts w:ascii="Corbel" w:hAnsi="Corbel" w:cs="Times New Roman"/>
        </w:rPr>
        <w:t> podmienkami uvedenými v tejto z</w:t>
      </w:r>
      <w:r w:rsidRPr="0022531B">
        <w:rPr>
          <w:rFonts w:ascii="Corbel" w:hAnsi="Corbel" w:cs="Times New Roman"/>
        </w:rPr>
        <w:t>mluve a jej prílohách.</w:t>
      </w:r>
    </w:p>
    <w:p w14:paraId="5634066C" w14:textId="77777777" w:rsidR="009436B7" w:rsidRPr="0022531B" w:rsidRDefault="009436B7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474234C6" w14:textId="5B988082" w:rsidR="009436B7" w:rsidRPr="0022531B" w:rsidRDefault="009436B7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XI.</w:t>
      </w:r>
    </w:p>
    <w:p w14:paraId="51EF6379" w14:textId="77777777" w:rsidR="009436B7" w:rsidRDefault="009436B7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Práva duševného vlastníctva</w:t>
      </w:r>
    </w:p>
    <w:p w14:paraId="56CF455F" w14:textId="77777777" w:rsidR="00162CC9" w:rsidRPr="00162CC9" w:rsidRDefault="00162CC9" w:rsidP="007F55AC">
      <w:pPr>
        <w:spacing w:line="240" w:lineRule="auto"/>
      </w:pPr>
    </w:p>
    <w:p w14:paraId="67C80719" w14:textId="24E5B43F" w:rsidR="009436B7" w:rsidRPr="0022531B" w:rsidRDefault="009436B7" w:rsidP="007F55AC">
      <w:pPr>
        <w:pStyle w:val="Odsekzoznamu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Vzhľadom na to, že súčasťou </w:t>
      </w:r>
      <w:r w:rsidR="007B5393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 xml:space="preserve">ystému podľa tejto zmluvy je aj plnenie, ktoré môže napĺňať znaky autorského diela v zmysle Autorského zákona, je k týmto súčastiam </w:t>
      </w:r>
      <w:r w:rsidR="007B5393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ystému poskytovaná licencia za podmienok dohodnutých ďalej v tomto článku zmluvy.</w:t>
      </w:r>
    </w:p>
    <w:p w14:paraId="24D36F79" w14:textId="1A3435FD" w:rsidR="00BB052B" w:rsidRPr="0022531B" w:rsidRDefault="00BB052B" w:rsidP="007F55AC">
      <w:pPr>
        <w:pStyle w:val="Odsekzoznamu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Poskytovateľ sa zaväzuje </w:t>
      </w:r>
      <w:r w:rsidR="003D0ECC" w:rsidRPr="0022531B">
        <w:rPr>
          <w:rFonts w:ascii="Corbel" w:hAnsi="Corbel" w:cs="Times New Roman"/>
        </w:rPr>
        <w:t xml:space="preserve">poskytnúť </w:t>
      </w:r>
      <w:r w:rsidR="001C044C" w:rsidRPr="0022531B">
        <w:rPr>
          <w:rFonts w:ascii="Corbel" w:hAnsi="Corbel" w:cs="Times New Roman"/>
        </w:rPr>
        <w:t xml:space="preserve">potrebné licencie oprávňujúce Objednávateľa používať </w:t>
      </w:r>
      <w:r w:rsidR="007B5393">
        <w:rPr>
          <w:rFonts w:ascii="Corbel" w:hAnsi="Corbel" w:cs="Times New Roman"/>
        </w:rPr>
        <w:t>s</w:t>
      </w:r>
      <w:r w:rsidRPr="0022531B">
        <w:rPr>
          <w:rFonts w:ascii="Corbel" w:hAnsi="Corbel" w:cs="Times New Roman"/>
        </w:rPr>
        <w:t>ystém počas účinnosti tejto zmluvy</w:t>
      </w:r>
      <w:r w:rsidR="00C71424" w:rsidRPr="0022531B">
        <w:rPr>
          <w:rFonts w:ascii="Corbel" w:hAnsi="Corbel" w:cs="Times New Roman"/>
        </w:rPr>
        <w:t>.</w:t>
      </w:r>
    </w:p>
    <w:p w14:paraId="4292E807" w14:textId="6007E760" w:rsidR="009436B7" w:rsidRDefault="009436B7" w:rsidP="007F55AC">
      <w:pPr>
        <w:pStyle w:val="Odsekzoznamu"/>
        <w:numPr>
          <w:ilvl w:val="0"/>
          <w:numId w:val="17"/>
        </w:numPr>
        <w:spacing w:after="0" w:line="240" w:lineRule="auto"/>
        <w:ind w:left="567" w:hanging="567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Odmena za poskytnutie, sprostredkovanie alebo postúpenie licencie k autorským dielam je zahrnutá v cene Služieb podľa článku V</w:t>
      </w:r>
      <w:r w:rsidR="007B5393">
        <w:rPr>
          <w:rFonts w:ascii="Corbel" w:hAnsi="Corbel" w:cs="Times New Roman"/>
        </w:rPr>
        <w:t>.</w:t>
      </w:r>
      <w:r w:rsidRPr="0022531B">
        <w:rPr>
          <w:rFonts w:ascii="Corbel" w:hAnsi="Corbel" w:cs="Times New Roman"/>
        </w:rPr>
        <w:t> bod 5.4 tejto zmluvy.</w:t>
      </w:r>
    </w:p>
    <w:p w14:paraId="279F8DAB" w14:textId="77777777" w:rsidR="00490E8F" w:rsidRPr="00001184" w:rsidRDefault="00490E8F" w:rsidP="007F55AC">
      <w:pPr>
        <w:pStyle w:val="Odsekzoznamu"/>
        <w:spacing w:after="0" w:line="240" w:lineRule="auto"/>
        <w:ind w:left="567"/>
        <w:rPr>
          <w:rFonts w:ascii="Corbel" w:hAnsi="Corbel" w:cs="Times New Roman"/>
        </w:rPr>
      </w:pPr>
    </w:p>
    <w:p w14:paraId="046B80D4" w14:textId="77777777" w:rsidR="007B5C45" w:rsidRPr="0022531B" w:rsidRDefault="007B5C45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</w:p>
    <w:p w14:paraId="18DC1A4E" w14:textId="4E71F25C" w:rsidR="009436B7" w:rsidRPr="0022531B" w:rsidRDefault="009436B7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t>Článok XII.</w:t>
      </w:r>
    </w:p>
    <w:p w14:paraId="4EE9D9EF" w14:textId="77777777" w:rsidR="009436B7" w:rsidRDefault="009436B7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Ochrana informácií</w:t>
      </w:r>
    </w:p>
    <w:p w14:paraId="43174907" w14:textId="77777777" w:rsidR="00162CC9" w:rsidRPr="00162CC9" w:rsidRDefault="00162CC9" w:rsidP="007F55AC">
      <w:pPr>
        <w:spacing w:line="240" w:lineRule="auto"/>
      </w:pPr>
    </w:p>
    <w:p w14:paraId="7C5A771E" w14:textId="77777777" w:rsidR="009436B7" w:rsidRPr="0022531B" w:rsidRDefault="009436B7" w:rsidP="007F55AC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Zmluvné strany sa zaväzujú, že informácie získané od druhej zmluvnej strany, ktoré táto strana označila za dôverné, použijú výlučne na účely plnenia tejto zmluvy a zabezpečia ich ochranu pred neoprávneným prístupom tretej strany.  </w:t>
      </w:r>
    </w:p>
    <w:p w14:paraId="3598BD2C" w14:textId="77777777" w:rsidR="009436B7" w:rsidRPr="0022531B" w:rsidRDefault="009436B7" w:rsidP="007F55AC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Zmluvná strana je oprávnená poskytnúť dôverné informácie druhej zmluvnej strany tretím osobám len s predchádzajúcim písomným súhlasom dotknutej zmluvnej strany.</w:t>
      </w:r>
    </w:p>
    <w:p w14:paraId="3B319C61" w14:textId="77777777" w:rsidR="006E6A2C" w:rsidRDefault="009436B7" w:rsidP="007F55AC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Neoprávnenú manipuláciu s dôvernými informáciami v rozpore s ustanoveniami tejto zmluvy je zmluvná strana povinná bezodkladne oznámiť dotknutej zmluvnej strane. V takom prípade sa zmluvné strany zaväzujú vyvinúť maximálne úsilie na odstránenie následkov takejto neoprávnenej manipulácie a vykonať všetky nevyhnutné opatrenia na ochranu dôverných informácií dotknutej zmluvnej strany.</w:t>
      </w:r>
    </w:p>
    <w:p w14:paraId="0BCF1E50" w14:textId="0E1AF4E5" w:rsidR="00133B03" w:rsidRPr="006E6A2C" w:rsidRDefault="00133B03" w:rsidP="007F55AC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6E6A2C">
        <w:rPr>
          <w:rFonts w:ascii="Corbel" w:hAnsi="Corbel" w:cs="Times New Roman"/>
        </w:rPr>
        <w:t>Ochrana a spracúvanie osobných údajov, ktoré bude pri plnení tejto zmluvy realizovať Poskytovateľ ako sprostredkovateľ v zmysle GDPR v mene Objednávateľa ako prevádzkovateľa v zmysle GDPR budú upravené v</w:t>
      </w:r>
      <w:r w:rsidR="00B54F54" w:rsidRPr="006E6A2C">
        <w:rPr>
          <w:rFonts w:ascii="Corbel" w:hAnsi="Corbel" w:cs="Times New Roman"/>
        </w:rPr>
        <w:t> DPA zmluve</w:t>
      </w:r>
      <w:r w:rsidRPr="006E6A2C">
        <w:rPr>
          <w:rFonts w:ascii="Corbel" w:hAnsi="Corbel" w:cs="Times New Roman"/>
        </w:rPr>
        <w:t xml:space="preserve"> uzatvorenej medzi zmluvnými stranami podľa čl. 28 ods. 3 GDPR. </w:t>
      </w:r>
    </w:p>
    <w:p w14:paraId="37846608" w14:textId="77777777" w:rsidR="00133B03" w:rsidRPr="008B19E0" w:rsidRDefault="00133B03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09DE7FEA" w14:textId="7574AA25" w:rsidR="007B5C45" w:rsidRPr="0022531B" w:rsidRDefault="007B5C45" w:rsidP="007F55AC">
      <w:pPr>
        <w:spacing w:after="0" w:line="240" w:lineRule="auto"/>
        <w:jc w:val="both"/>
        <w:rPr>
          <w:rFonts w:ascii="Corbel" w:hAnsi="Corbel" w:cs="Times New Roman"/>
        </w:rPr>
      </w:pPr>
    </w:p>
    <w:p w14:paraId="4946185E" w14:textId="350D92AD" w:rsidR="00342EC4" w:rsidRPr="0022531B" w:rsidRDefault="00342EC4" w:rsidP="007F55AC">
      <w:pPr>
        <w:keepNext/>
        <w:spacing w:after="0" w:line="240" w:lineRule="auto"/>
        <w:jc w:val="center"/>
        <w:rPr>
          <w:rFonts w:ascii="Corbel" w:hAnsi="Corbel" w:cs="Times New Roman"/>
          <w:b/>
        </w:rPr>
      </w:pPr>
      <w:r w:rsidRPr="0022531B">
        <w:rPr>
          <w:rFonts w:ascii="Corbel" w:hAnsi="Corbel" w:cs="Times New Roman"/>
          <w:b/>
        </w:rPr>
        <w:lastRenderedPageBreak/>
        <w:t>Článok XI</w:t>
      </w:r>
      <w:r w:rsidR="00A53630" w:rsidRPr="0022531B">
        <w:rPr>
          <w:rFonts w:ascii="Corbel" w:hAnsi="Corbel" w:cs="Times New Roman"/>
          <w:b/>
        </w:rPr>
        <w:t>II</w:t>
      </w:r>
      <w:r w:rsidRPr="0022531B">
        <w:rPr>
          <w:rFonts w:ascii="Corbel" w:hAnsi="Corbel" w:cs="Times New Roman"/>
          <w:b/>
        </w:rPr>
        <w:t>.</w:t>
      </w:r>
    </w:p>
    <w:p w14:paraId="69320AF9" w14:textId="7737273B" w:rsidR="00342EC4" w:rsidRDefault="00342EC4" w:rsidP="007F55AC">
      <w:pPr>
        <w:pStyle w:val="Nadpis1"/>
        <w:spacing w:after="0" w:line="240" w:lineRule="auto"/>
        <w:rPr>
          <w:rFonts w:ascii="Corbel" w:hAnsi="Corbel"/>
          <w:sz w:val="22"/>
        </w:rPr>
      </w:pPr>
      <w:r w:rsidRPr="0022531B">
        <w:rPr>
          <w:rFonts w:ascii="Corbel" w:hAnsi="Corbel"/>
          <w:sz w:val="22"/>
        </w:rPr>
        <w:t>Záverečné ustanovenia</w:t>
      </w:r>
    </w:p>
    <w:p w14:paraId="269DCE6F" w14:textId="77777777" w:rsidR="00162CC9" w:rsidRPr="00162CC9" w:rsidRDefault="00162CC9" w:rsidP="007F55AC">
      <w:pPr>
        <w:spacing w:line="240" w:lineRule="auto"/>
      </w:pPr>
    </w:p>
    <w:p w14:paraId="3343FF45" w14:textId="56B74D14" w:rsidR="00342EC4" w:rsidRPr="0022531B" w:rsidRDefault="00342EC4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Zmluva môže byť zmenená a doplňovaná v súlade so zákonom o verejnom obstarávaní formou číslovaného písomného dodatku, </w:t>
      </w:r>
      <w:r w:rsidR="006A2745" w:rsidRPr="0022531B">
        <w:rPr>
          <w:rFonts w:ascii="Corbel" w:hAnsi="Corbel" w:cs="Times New Roman"/>
        </w:rPr>
        <w:t>ktorý sa stane</w:t>
      </w:r>
      <w:r w:rsidRPr="0022531B">
        <w:rPr>
          <w:rFonts w:ascii="Corbel" w:hAnsi="Corbel" w:cs="Times New Roman"/>
        </w:rPr>
        <w:t xml:space="preserve"> platným dňom podpisu obidvoma zmluvnými stranami a účinným dňom nasledujúcim po dni zverejnenia v Centrálnom registri zmlúv vedenom na Úrade vlády Slovenskej republiky</w:t>
      </w:r>
      <w:r w:rsidR="00840FDC" w:rsidRPr="0022531B">
        <w:rPr>
          <w:rFonts w:ascii="Corbel" w:hAnsi="Corbel" w:cs="Times New Roman"/>
        </w:rPr>
        <w:t>.</w:t>
      </w:r>
    </w:p>
    <w:p w14:paraId="18E67702" w14:textId="2284CA07" w:rsidR="00342EC4" w:rsidRPr="0022531B" w:rsidRDefault="00342EC4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Právne vzťahy oboch zmluvných strán neupravené touto zmluvou sa riadia príslušnými ustanoveniami Obchodného zákonníka a ostatnými platnými právnymi predpismi SR.</w:t>
      </w:r>
    </w:p>
    <w:p w14:paraId="58E10875" w14:textId="50C5E1BD" w:rsidR="00342EC4" w:rsidRPr="00D0647A" w:rsidRDefault="00342EC4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Zmluvné strany sa zaväzujú riešiť prípadné spory vyplývajúce z tejto zmluvy formou zmieru, prostredníctvom poverených zástupcov. V prípade, že spor sa nevyrieši zmierom, ktorákoľvek </w:t>
      </w:r>
      <w:r w:rsidRPr="00D0647A">
        <w:rPr>
          <w:rFonts w:ascii="Corbel" w:hAnsi="Corbel" w:cs="Times New Roman"/>
        </w:rPr>
        <w:t>zo zmluvných strán je oprávnená predložiť spor na rozhodnutie príslušného súdu.</w:t>
      </w:r>
    </w:p>
    <w:p w14:paraId="5EF7E864" w14:textId="1796BD59" w:rsidR="00E62119" w:rsidRPr="00D0647A" w:rsidRDefault="00AC224C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D0647A">
        <w:rPr>
          <w:rFonts w:ascii="Corbel" w:hAnsi="Corbel" w:cs="Times New Roman"/>
        </w:rPr>
        <w:t>Táto zmluva sa uzatvára na dobu určitú</w:t>
      </w:r>
      <w:r w:rsidR="00605D4E" w:rsidRPr="00D0647A">
        <w:rPr>
          <w:rFonts w:ascii="Corbel" w:hAnsi="Corbel" w:cs="Times New Roman"/>
        </w:rPr>
        <w:t xml:space="preserve"> </w:t>
      </w:r>
      <w:r w:rsidR="00E62119" w:rsidRPr="00D0647A">
        <w:rPr>
          <w:rFonts w:ascii="Corbel" w:hAnsi="Corbel" w:cs="Times New Roman"/>
        </w:rPr>
        <w:t>a to na dobu</w:t>
      </w:r>
      <w:r w:rsidR="00E62119" w:rsidRPr="00D0647A">
        <w:rPr>
          <w:rFonts w:ascii="Corbel" w:hAnsi="Corbel" w:cs="Times New Roman"/>
          <w:i/>
          <w:iCs/>
        </w:rPr>
        <w:t xml:space="preserve"> </w:t>
      </w:r>
      <w:r w:rsidR="002B6124" w:rsidRPr="0054770F">
        <w:rPr>
          <w:rFonts w:ascii="Corbel" w:hAnsi="Corbel" w:cs="Times New Roman"/>
          <w:i/>
          <w:iCs/>
          <w:highlight w:val="yellow"/>
        </w:rPr>
        <w:t>(doplní úspešný uchádzač</w:t>
      </w:r>
      <w:r w:rsidR="00CB087C" w:rsidRPr="0054770F">
        <w:rPr>
          <w:rFonts w:ascii="Corbel" w:hAnsi="Corbel" w:cs="Times New Roman"/>
          <w:i/>
          <w:iCs/>
          <w:highlight w:val="yellow"/>
        </w:rPr>
        <w:t xml:space="preserve"> – súčet 5 rokov + ním ponúknuté kritérium č. 3 (K3)</w:t>
      </w:r>
      <w:r w:rsidR="002B6124" w:rsidRPr="0054770F">
        <w:rPr>
          <w:rFonts w:ascii="Corbel" w:hAnsi="Corbel" w:cs="Times New Roman"/>
          <w:i/>
          <w:iCs/>
          <w:highlight w:val="yellow"/>
        </w:rPr>
        <w:t>)</w:t>
      </w:r>
      <w:r w:rsidR="002B6124" w:rsidRPr="00D0647A">
        <w:rPr>
          <w:rFonts w:ascii="Corbel" w:hAnsi="Corbel" w:cs="Times New Roman"/>
          <w:i/>
          <w:iCs/>
        </w:rPr>
        <w:t xml:space="preserve"> </w:t>
      </w:r>
      <w:r w:rsidR="002B6124" w:rsidRPr="00D0647A">
        <w:rPr>
          <w:rFonts w:ascii="Corbel" w:hAnsi="Corbel" w:cs="Times New Roman"/>
        </w:rPr>
        <w:t>rokov</w:t>
      </w:r>
      <w:r w:rsidR="00CB087C" w:rsidRPr="00D0647A">
        <w:rPr>
          <w:rFonts w:ascii="Corbel" w:hAnsi="Corbel" w:cs="Times New Roman"/>
        </w:rPr>
        <w:t xml:space="preserve"> </w:t>
      </w:r>
      <w:r w:rsidR="00E62119" w:rsidRPr="00D0647A">
        <w:rPr>
          <w:rFonts w:ascii="Corbel" w:hAnsi="Corbel" w:cs="Times New Roman"/>
        </w:rPr>
        <w:t>odo dňa nadobudnutia jej účinnosti</w:t>
      </w:r>
      <w:r w:rsidR="002B6124" w:rsidRPr="00D0647A">
        <w:rPr>
          <w:rFonts w:ascii="Corbel" w:hAnsi="Corbel" w:cs="Times New Roman"/>
        </w:rPr>
        <w:t>.</w:t>
      </w:r>
    </w:p>
    <w:p w14:paraId="1A753EEC" w14:textId="0EE46F4C" w:rsidR="00076B76" w:rsidRPr="00D0647A" w:rsidRDefault="00342EC4">
      <w:pPr>
        <w:pStyle w:val="Odsekzoznamu"/>
        <w:numPr>
          <w:ilvl w:val="0"/>
          <w:numId w:val="26"/>
        </w:numPr>
        <w:spacing w:line="240" w:lineRule="auto"/>
        <w:ind w:left="567" w:hanging="567"/>
        <w:jc w:val="both"/>
        <w:rPr>
          <w:rFonts w:ascii="Corbel" w:hAnsi="Corbel" w:cs="Times New Roman"/>
        </w:rPr>
      </w:pPr>
      <w:r w:rsidRPr="00485521">
        <w:rPr>
          <w:rFonts w:ascii="Corbel" w:hAnsi="Corbel" w:cs="Times New Roman"/>
        </w:rPr>
        <w:t>Táto zmluva nadobúda platnosť dňom jej podpisu obidvomi zmluvnými stranami</w:t>
      </w:r>
      <w:r w:rsidR="00FB7F00" w:rsidRPr="00485521">
        <w:rPr>
          <w:rFonts w:ascii="Corbel" w:hAnsi="Corbel" w:cs="Times New Roman"/>
        </w:rPr>
        <w:t xml:space="preserve"> a účinnosť </w:t>
      </w:r>
      <w:r w:rsidR="0054770F" w:rsidRPr="00485521">
        <w:rPr>
          <w:rFonts w:ascii="Corbel" w:hAnsi="Corbel" w:cs="Times New Roman"/>
        </w:rPr>
        <w:t>dňom nasledujúcim po dni jej zverejnenia</w:t>
      </w:r>
      <w:r w:rsidR="00485521" w:rsidRPr="00485521">
        <w:rPr>
          <w:rFonts w:ascii="Corbel" w:hAnsi="Corbel" w:cs="Times New Roman"/>
        </w:rPr>
        <w:t xml:space="preserve"> v Centrálnom registri zmlúv vedenom na Úrade vlády Slovenskej republiky. </w:t>
      </w:r>
    </w:p>
    <w:p w14:paraId="261F9AAD" w14:textId="569496FC" w:rsidR="00342EC4" w:rsidRPr="0022531B" w:rsidRDefault="00FE73D5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Poskytovateľ berie na vedomie, že zmluva bude podľa zákona č. 211/2000 Z. z. o</w:t>
      </w:r>
      <w:r w:rsidR="00327D37" w:rsidRPr="0022531B">
        <w:rPr>
          <w:rFonts w:ascii="Corbel" w:hAnsi="Corbel" w:cs="Times New Roman"/>
        </w:rPr>
        <w:t> </w:t>
      </w:r>
      <w:r w:rsidRPr="0022531B">
        <w:rPr>
          <w:rFonts w:ascii="Corbel" w:hAnsi="Corbel" w:cs="Times New Roman"/>
        </w:rPr>
        <w:t>slobodnom prístupe k</w:t>
      </w:r>
      <w:r w:rsidR="00327D37" w:rsidRPr="0022531B">
        <w:rPr>
          <w:rFonts w:ascii="Corbel" w:hAnsi="Corbel" w:cs="Times New Roman"/>
        </w:rPr>
        <w:t> </w:t>
      </w:r>
      <w:r w:rsidRPr="0022531B">
        <w:rPr>
          <w:rFonts w:ascii="Corbel" w:hAnsi="Corbel" w:cs="Times New Roman"/>
        </w:rPr>
        <w:t>informáciám a o zmene a doplnení niektorých zákonov (zákon o</w:t>
      </w:r>
      <w:r w:rsidR="00327D37" w:rsidRPr="0022531B">
        <w:rPr>
          <w:rFonts w:ascii="Corbel" w:hAnsi="Corbel" w:cs="Times New Roman"/>
        </w:rPr>
        <w:t> </w:t>
      </w:r>
      <w:r w:rsidRPr="0022531B">
        <w:rPr>
          <w:rFonts w:ascii="Corbel" w:hAnsi="Corbel" w:cs="Times New Roman"/>
        </w:rPr>
        <w:t>slobode informácií) v celom rozsahu zverejnená v Centrálnom registri zmlúv</w:t>
      </w:r>
      <w:r w:rsidR="00F46059" w:rsidRPr="0022531B">
        <w:rPr>
          <w:rFonts w:ascii="Corbel" w:hAnsi="Corbel" w:cs="Times New Roman"/>
        </w:rPr>
        <w:t>.</w:t>
      </w:r>
    </w:p>
    <w:p w14:paraId="343CA9C2" w14:textId="77777777" w:rsidR="003307A9" w:rsidRPr="0022531B" w:rsidRDefault="003307A9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 xml:space="preserve">Zmluva je vyhotovená v štyroch rovnopisoch, z ktorých Objednávateľ dostane dva a Poskytovateľ dostane dva rovnopisy. </w:t>
      </w:r>
    </w:p>
    <w:p w14:paraId="1127F96C" w14:textId="230F6122" w:rsidR="007B5C45" w:rsidRDefault="00342EC4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Zmluvné strany vyhlasujú, že zmluvu uzavreli slobodne a vážne, zmluva nebola uzatvorená v tiesni ani za iných nevýhodných podmienok. Zmluvné strany si túto zmluvu prečítali, jej obsahu porozumeli a na znak súhlasu ju vlastnoručne podpísali.</w:t>
      </w:r>
    </w:p>
    <w:p w14:paraId="4D2F27C0" w14:textId="77777777" w:rsidR="00201627" w:rsidRPr="006F59AF" w:rsidRDefault="00201627" w:rsidP="007F55AC">
      <w:pPr>
        <w:pStyle w:val="Odsekzoznamu"/>
        <w:numPr>
          <w:ilvl w:val="0"/>
          <w:numId w:val="26"/>
        </w:numPr>
        <w:spacing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Poskytovateľ </w:t>
      </w:r>
      <w:r w:rsidRPr="006F59AF">
        <w:rPr>
          <w:rFonts w:ascii="Corbel" w:hAnsi="Corbel" w:cs="Times New Roman"/>
        </w:rPr>
        <w:t xml:space="preserve">vyhlasuje, že ku dňu uzatvorenia tejto </w:t>
      </w:r>
      <w:r>
        <w:rPr>
          <w:rFonts w:ascii="Corbel" w:hAnsi="Corbel" w:cs="Times New Roman"/>
        </w:rPr>
        <w:t>z</w:t>
      </w:r>
      <w:r w:rsidRPr="006F59AF">
        <w:rPr>
          <w:rFonts w:ascii="Corbel" w:hAnsi="Corbel" w:cs="Times New Roman"/>
        </w:rPr>
        <w:t>mluvy:</w:t>
      </w:r>
    </w:p>
    <w:p w14:paraId="2514C233" w14:textId="77777777" w:rsidR="00201627" w:rsidRPr="006F59AF" w:rsidRDefault="00201627" w:rsidP="007F55AC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Corbel" w:hAnsi="Corbel" w:cs="Times New Roman"/>
        </w:rPr>
      </w:pPr>
      <w:r w:rsidRPr="006F59AF">
        <w:rPr>
          <w:rFonts w:ascii="Corbel" w:hAnsi="Corbel" w:cs="Times New Roman"/>
        </w:rPr>
        <w:t>je zapísaný v registri partnerov verejného sektora</w:t>
      </w:r>
      <w:r>
        <w:rPr>
          <w:rFonts w:ascii="Corbel" w:hAnsi="Corbel" w:cs="Times New Roman"/>
        </w:rPr>
        <w:t xml:space="preserve"> </w:t>
      </w:r>
      <w:r w:rsidRPr="006F59AF">
        <w:rPr>
          <w:rFonts w:ascii="Corbel" w:hAnsi="Corbel" w:cs="Times New Roman"/>
        </w:rPr>
        <w:t xml:space="preserve"> v zmysle </w:t>
      </w:r>
      <w:r>
        <w:rPr>
          <w:rFonts w:ascii="Corbel" w:hAnsi="Corbel" w:cs="Times New Roman"/>
        </w:rPr>
        <w:t>zákon o </w:t>
      </w:r>
      <w:r w:rsidRPr="006F59AF">
        <w:rPr>
          <w:rFonts w:ascii="Corbel" w:hAnsi="Corbel" w:cs="Times New Roman"/>
        </w:rPr>
        <w:t>RPVS,</w:t>
      </w:r>
    </w:p>
    <w:p w14:paraId="286AE303" w14:textId="77777777" w:rsidR="00201627" w:rsidRPr="006F59AF" w:rsidRDefault="00201627" w:rsidP="007F55AC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Corbel" w:hAnsi="Corbel" w:cs="Times New Roman"/>
        </w:rPr>
      </w:pPr>
      <w:r w:rsidRPr="006F59AF">
        <w:rPr>
          <w:rFonts w:ascii="Corbel" w:hAnsi="Corbel" w:cs="Times New Roman"/>
        </w:rPr>
        <w:t xml:space="preserve">každý jeho priamy </w:t>
      </w:r>
      <w:r>
        <w:rPr>
          <w:rFonts w:ascii="Corbel" w:hAnsi="Corbel" w:cs="Times New Roman"/>
        </w:rPr>
        <w:t>s</w:t>
      </w:r>
      <w:r w:rsidRPr="006F59AF">
        <w:rPr>
          <w:rFonts w:ascii="Corbel" w:hAnsi="Corbel" w:cs="Times New Roman"/>
        </w:rPr>
        <w:t xml:space="preserve">ubdodávateľ, ktorý je partnerom verejného sektora, a </w:t>
      </w:r>
      <w:r>
        <w:rPr>
          <w:rFonts w:ascii="Corbel" w:hAnsi="Corbel" w:cs="Times New Roman"/>
        </w:rPr>
        <w:t>s</w:t>
      </w:r>
      <w:r w:rsidRPr="006F59AF">
        <w:rPr>
          <w:rFonts w:ascii="Corbel" w:hAnsi="Corbel" w:cs="Times New Roman"/>
        </w:rPr>
        <w:t xml:space="preserve">ubdodávateľ v ktoromkoľvek rade, je zapísaný v </w:t>
      </w:r>
      <w:r>
        <w:rPr>
          <w:rFonts w:ascii="Corbel" w:hAnsi="Corbel" w:cs="Times New Roman"/>
        </w:rPr>
        <w:t>RPVS</w:t>
      </w:r>
      <w:r w:rsidRPr="006F59AF">
        <w:rPr>
          <w:rFonts w:ascii="Corbel" w:hAnsi="Corbel" w:cs="Times New Roman"/>
        </w:rPr>
        <w:t>,</w:t>
      </w:r>
    </w:p>
    <w:p w14:paraId="2793C4AE" w14:textId="77777777" w:rsidR="00201627" w:rsidRPr="006F59AF" w:rsidRDefault="00201627" w:rsidP="007F55AC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Corbel" w:hAnsi="Corbel" w:cs="Times New Roman"/>
        </w:rPr>
      </w:pPr>
      <w:r w:rsidRPr="006F59AF">
        <w:rPr>
          <w:rFonts w:ascii="Corbel" w:hAnsi="Corbel" w:cs="Times New Roman"/>
        </w:rPr>
        <w:t xml:space="preserve">jeho konečným užívateľom výhod zapísaným v </w:t>
      </w:r>
      <w:r>
        <w:rPr>
          <w:rFonts w:ascii="Corbel" w:hAnsi="Corbel" w:cs="Times New Roman"/>
        </w:rPr>
        <w:t>RPVS</w:t>
      </w:r>
      <w:r w:rsidRPr="006F59AF">
        <w:rPr>
          <w:rFonts w:ascii="Corbel" w:hAnsi="Corbel" w:cs="Times New Roman"/>
        </w:rPr>
        <w:t xml:space="preserve"> a ani konečným užívateľom výhod jeho priameho </w:t>
      </w:r>
      <w:r>
        <w:rPr>
          <w:rFonts w:ascii="Corbel" w:hAnsi="Corbel" w:cs="Times New Roman"/>
        </w:rPr>
        <w:t>s</w:t>
      </w:r>
      <w:r w:rsidRPr="006F59AF">
        <w:rPr>
          <w:rFonts w:ascii="Corbel" w:hAnsi="Corbel" w:cs="Times New Roman"/>
        </w:rPr>
        <w:t xml:space="preserve">ubdodávateľa, ktorý je partnerom verejného sektora, a ani </w:t>
      </w:r>
      <w:r>
        <w:rPr>
          <w:rFonts w:ascii="Corbel" w:hAnsi="Corbel" w:cs="Times New Roman"/>
        </w:rPr>
        <w:t>s</w:t>
      </w:r>
      <w:r w:rsidRPr="006F59AF">
        <w:rPr>
          <w:rFonts w:ascii="Corbel" w:hAnsi="Corbel" w:cs="Times New Roman"/>
        </w:rPr>
        <w:t xml:space="preserve">ubdodávateľa v ktoromkoľvek rade, nie je osoba uvedená v § 11 ods. 1 písm. c) </w:t>
      </w:r>
      <w:r>
        <w:rPr>
          <w:rFonts w:ascii="Corbel" w:hAnsi="Corbel" w:cs="Times New Roman"/>
        </w:rPr>
        <w:t>z</w:t>
      </w:r>
      <w:r w:rsidRPr="006F59AF">
        <w:rPr>
          <w:rFonts w:ascii="Corbel" w:hAnsi="Corbel" w:cs="Times New Roman"/>
        </w:rPr>
        <w:t>ákona o verejnom obstarávaní,</w:t>
      </w:r>
    </w:p>
    <w:p w14:paraId="6AED11D6" w14:textId="77777777" w:rsidR="00201627" w:rsidRPr="006A0D56" w:rsidRDefault="00201627" w:rsidP="007F55AC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Corbel" w:hAnsi="Corbel" w:cs="Times New Roman"/>
        </w:rPr>
      </w:pPr>
      <w:r w:rsidRPr="006F59AF">
        <w:rPr>
          <w:rFonts w:ascii="Corbel" w:hAnsi="Corbel" w:cs="Times New Roman"/>
        </w:rPr>
        <w:t xml:space="preserve">má ako partner verejného sektora alebo má osoba, ktorá plní povinnosti oprávnenej osoby pre </w:t>
      </w:r>
      <w:r>
        <w:rPr>
          <w:rFonts w:ascii="Corbel" w:hAnsi="Corbel" w:cs="Times New Roman"/>
        </w:rPr>
        <w:t>Poskytovateľa</w:t>
      </w:r>
      <w:r w:rsidRPr="006F59AF">
        <w:rPr>
          <w:rFonts w:ascii="Corbel" w:hAnsi="Corbel" w:cs="Times New Roman"/>
        </w:rPr>
        <w:t xml:space="preserve"> v zmysle zákona o RPVS (ďalej len „oprávnená osoba“), splnené všetky povinnosti, ktoré pre </w:t>
      </w:r>
      <w:r>
        <w:rPr>
          <w:rFonts w:ascii="Corbel" w:hAnsi="Corbel" w:cs="Times New Roman"/>
        </w:rPr>
        <w:t>Poskytovateľa</w:t>
      </w:r>
      <w:r w:rsidRPr="006F59AF">
        <w:rPr>
          <w:rFonts w:ascii="Corbel" w:hAnsi="Corbel" w:cs="Times New Roman"/>
        </w:rPr>
        <w:t xml:space="preserve"> ako partnera verejného sektora alebo pre oprávnenú osobu vyplývajú zo zákona o RPVS.</w:t>
      </w:r>
    </w:p>
    <w:p w14:paraId="23D23BA6" w14:textId="77777777" w:rsidR="00201627" w:rsidRDefault="00201627" w:rsidP="007F55AC">
      <w:pPr>
        <w:pStyle w:val="Odsekzoznamu"/>
        <w:numPr>
          <w:ilvl w:val="0"/>
          <w:numId w:val="26"/>
        </w:numPr>
        <w:spacing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 xml:space="preserve">Poskytovateľ </w:t>
      </w:r>
      <w:r w:rsidRPr="006A0D56">
        <w:rPr>
          <w:rFonts w:ascii="Corbel" w:hAnsi="Corbel" w:cs="Times New Roman"/>
        </w:rPr>
        <w:t xml:space="preserve">je povinný Objednávateľovi písomne oznamovať každú zmenu zapísaných údajov o jeho osobe v </w:t>
      </w:r>
      <w:r>
        <w:rPr>
          <w:rFonts w:ascii="Corbel" w:hAnsi="Corbel" w:cs="Times New Roman"/>
        </w:rPr>
        <w:t>RPVS</w:t>
      </w:r>
      <w:r w:rsidRPr="006A0D56">
        <w:rPr>
          <w:rFonts w:ascii="Corbel" w:hAnsi="Corbel" w:cs="Times New Roman"/>
        </w:rPr>
        <w:t xml:space="preserve"> alebo jeho výmaz z </w:t>
      </w:r>
      <w:r>
        <w:rPr>
          <w:rFonts w:ascii="Corbel" w:hAnsi="Corbel" w:cs="Times New Roman"/>
        </w:rPr>
        <w:t>RPVS</w:t>
      </w:r>
      <w:r w:rsidRPr="006A0D56">
        <w:rPr>
          <w:rFonts w:ascii="Corbel" w:hAnsi="Corbel" w:cs="Times New Roman"/>
        </w:rPr>
        <w:t xml:space="preserve"> alebo, že jeho konečným užívateľom výhod zapísaným v </w:t>
      </w:r>
      <w:r>
        <w:rPr>
          <w:rFonts w:ascii="Corbel" w:hAnsi="Corbel" w:cs="Times New Roman"/>
        </w:rPr>
        <w:t>RPVS</w:t>
      </w:r>
      <w:r w:rsidRPr="006A0D56">
        <w:rPr>
          <w:rFonts w:ascii="Corbel" w:hAnsi="Corbel" w:cs="Times New Roman"/>
        </w:rPr>
        <w:t xml:space="preserve"> sa stala osoba uvedená v § 11 ods. 1 písm. c) </w:t>
      </w:r>
      <w:r>
        <w:rPr>
          <w:rFonts w:ascii="Corbel" w:hAnsi="Corbel" w:cs="Times New Roman"/>
        </w:rPr>
        <w:t>z</w:t>
      </w:r>
      <w:r w:rsidRPr="006A0D56">
        <w:rPr>
          <w:rFonts w:ascii="Corbel" w:hAnsi="Corbel" w:cs="Times New Roman"/>
        </w:rPr>
        <w:t xml:space="preserve">ákona o verejnom obstarávaní, najneskôr do 5 (piatich) dní odo dňa vykonania zmeny zapísaných údajov alebo výmazu v </w:t>
      </w:r>
      <w:r>
        <w:rPr>
          <w:rFonts w:ascii="Corbel" w:hAnsi="Corbel" w:cs="Times New Roman"/>
        </w:rPr>
        <w:t>RPVS</w:t>
      </w:r>
      <w:r w:rsidRPr="006A0D56">
        <w:rPr>
          <w:rFonts w:ascii="Corbel" w:hAnsi="Corbel" w:cs="Times New Roman"/>
        </w:rPr>
        <w:t xml:space="preserve"> alebo okamihu, kedy sa jeho konečným užívateľom výhod stala osoba uvedená v § 11 ods. 1 písm. c) </w:t>
      </w:r>
      <w:r>
        <w:rPr>
          <w:rFonts w:ascii="Corbel" w:hAnsi="Corbel" w:cs="Times New Roman"/>
        </w:rPr>
        <w:t>z</w:t>
      </w:r>
      <w:r w:rsidRPr="006A0D56">
        <w:rPr>
          <w:rFonts w:ascii="Corbel" w:hAnsi="Corbel" w:cs="Times New Roman"/>
        </w:rPr>
        <w:t>ákona o verejnom obstarávaní.</w:t>
      </w:r>
    </w:p>
    <w:p w14:paraId="5347215A" w14:textId="77777777" w:rsidR="00201627" w:rsidRDefault="00201627" w:rsidP="007F55AC">
      <w:pPr>
        <w:pStyle w:val="Odsekzoznamu"/>
        <w:numPr>
          <w:ilvl w:val="0"/>
          <w:numId w:val="26"/>
        </w:numPr>
        <w:spacing w:line="240" w:lineRule="auto"/>
        <w:ind w:left="567" w:hanging="567"/>
        <w:jc w:val="both"/>
        <w:rPr>
          <w:rFonts w:ascii="Corbel" w:hAnsi="Corbel" w:cs="Times New Roman"/>
        </w:rPr>
      </w:pPr>
      <w:r w:rsidRPr="00CE5B3D">
        <w:rPr>
          <w:rFonts w:ascii="Corbel" w:hAnsi="Corbel" w:cs="Times New Roman"/>
        </w:rPr>
        <w:t xml:space="preserve">Po dobu omeškania </w:t>
      </w:r>
      <w:r>
        <w:rPr>
          <w:rFonts w:ascii="Corbel" w:hAnsi="Corbel" w:cs="Times New Roman"/>
        </w:rPr>
        <w:t xml:space="preserve">Poskytovateľa </w:t>
      </w:r>
      <w:r w:rsidRPr="00CE5B3D">
        <w:rPr>
          <w:rFonts w:ascii="Corbel" w:hAnsi="Corbel" w:cs="Times New Roman"/>
        </w:rPr>
        <w:t xml:space="preserve">ako partnera verejného sektora alebo oprávnenej osoby so splnením niektorej povinnosti podľa zákona o RPVS, Objednávateľ nie je v omeškaní s plnením podľa tejto </w:t>
      </w:r>
      <w:r>
        <w:rPr>
          <w:rFonts w:ascii="Corbel" w:hAnsi="Corbel" w:cs="Times New Roman"/>
        </w:rPr>
        <w:t>z</w:t>
      </w:r>
      <w:r w:rsidRPr="00CE5B3D">
        <w:rPr>
          <w:rFonts w:ascii="Corbel" w:hAnsi="Corbel" w:cs="Times New Roman"/>
        </w:rPr>
        <w:t xml:space="preserve">mluvy až do splnenia príslušnej povinnosti </w:t>
      </w:r>
      <w:r>
        <w:rPr>
          <w:rFonts w:ascii="Corbel" w:hAnsi="Corbel" w:cs="Times New Roman"/>
        </w:rPr>
        <w:t>Poskytovateľa</w:t>
      </w:r>
      <w:r w:rsidRPr="00CE5B3D">
        <w:rPr>
          <w:rFonts w:ascii="Corbel" w:hAnsi="Corbel" w:cs="Times New Roman"/>
        </w:rPr>
        <w:t xml:space="preserve"> resp. oprávnenej osoby.</w:t>
      </w:r>
    </w:p>
    <w:p w14:paraId="6AD74F90" w14:textId="77777777" w:rsidR="00201627" w:rsidRPr="00810F22" w:rsidRDefault="00201627" w:rsidP="007F55AC">
      <w:pPr>
        <w:pStyle w:val="Odsekzoznamu"/>
        <w:numPr>
          <w:ilvl w:val="0"/>
          <w:numId w:val="26"/>
        </w:numPr>
        <w:spacing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Poskytovateľ</w:t>
      </w:r>
      <w:r w:rsidRPr="00CE5B3D">
        <w:rPr>
          <w:rFonts w:ascii="Corbel" w:hAnsi="Corbel" w:cs="Times New Roman"/>
        </w:rPr>
        <w:t xml:space="preserve"> sa zaväzuje zabezpečiť, aby sa na plnení predmetu </w:t>
      </w:r>
      <w:r>
        <w:rPr>
          <w:rFonts w:ascii="Corbel" w:hAnsi="Corbel" w:cs="Times New Roman"/>
        </w:rPr>
        <w:t>z</w:t>
      </w:r>
      <w:r w:rsidRPr="00CE5B3D">
        <w:rPr>
          <w:rFonts w:ascii="Corbel" w:hAnsi="Corbel" w:cs="Times New Roman"/>
        </w:rPr>
        <w:t xml:space="preserve">mluvy nepodieľal </w:t>
      </w:r>
      <w:r>
        <w:rPr>
          <w:rFonts w:ascii="Corbel" w:hAnsi="Corbel" w:cs="Times New Roman"/>
        </w:rPr>
        <w:t>s</w:t>
      </w:r>
      <w:r w:rsidRPr="00CE5B3D">
        <w:rPr>
          <w:rFonts w:ascii="Corbel" w:hAnsi="Corbel" w:cs="Times New Roman"/>
        </w:rPr>
        <w:t xml:space="preserve">ubdodávateľ, ktorý je partnerom verejného sektora a </w:t>
      </w:r>
      <w:r>
        <w:rPr>
          <w:rFonts w:ascii="Corbel" w:hAnsi="Corbel" w:cs="Times New Roman"/>
        </w:rPr>
        <w:t>s</w:t>
      </w:r>
      <w:r w:rsidRPr="00CE5B3D">
        <w:rPr>
          <w:rFonts w:ascii="Corbel" w:hAnsi="Corbel" w:cs="Times New Roman"/>
        </w:rPr>
        <w:t>ubdodávateľ v ktoromkoľvek rade</w:t>
      </w:r>
      <w:r w:rsidRPr="00CE5B3D">
        <w:rPr>
          <w:rFonts w:ascii="Verdana" w:hAnsi="Verdana"/>
          <w:sz w:val="20"/>
          <w:szCs w:val="20"/>
        </w:rPr>
        <w:t>:</w:t>
      </w:r>
    </w:p>
    <w:p w14:paraId="6114274B" w14:textId="77777777" w:rsidR="00201627" w:rsidRPr="00810F22" w:rsidRDefault="00201627" w:rsidP="007F55AC">
      <w:pPr>
        <w:pStyle w:val="Odsekzoznamu"/>
        <w:numPr>
          <w:ilvl w:val="0"/>
          <w:numId w:val="34"/>
        </w:numPr>
        <w:spacing w:line="240" w:lineRule="auto"/>
        <w:jc w:val="both"/>
        <w:rPr>
          <w:rFonts w:ascii="Corbel" w:hAnsi="Corbel" w:cs="Times New Roman"/>
        </w:rPr>
      </w:pPr>
      <w:r w:rsidRPr="00810F22">
        <w:rPr>
          <w:rFonts w:ascii="Corbel" w:hAnsi="Corbel" w:cs="Times New Roman"/>
        </w:rPr>
        <w:t>ktorý nie je zapísaný v</w:t>
      </w:r>
      <w:r>
        <w:rPr>
          <w:rFonts w:ascii="Corbel" w:hAnsi="Corbel" w:cs="Times New Roman"/>
        </w:rPr>
        <w:t xml:space="preserve"> RPVS</w:t>
      </w:r>
      <w:r w:rsidRPr="00810F22">
        <w:rPr>
          <w:rFonts w:ascii="Corbel" w:hAnsi="Corbel" w:cs="Times New Roman"/>
        </w:rPr>
        <w:t>, alebo</w:t>
      </w:r>
    </w:p>
    <w:p w14:paraId="5D345C4F" w14:textId="77777777" w:rsidR="00201627" w:rsidRPr="00810F22" w:rsidRDefault="00201627" w:rsidP="007F55AC">
      <w:pPr>
        <w:pStyle w:val="Odsekzoznamu"/>
        <w:numPr>
          <w:ilvl w:val="0"/>
          <w:numId w:val="34"/>
        </w:numPr>
        <w:spacing w:line="240" w:lineRule="auto"/>
        <w:jc w:val="both"/>
        <w:rPr>
          <w:rFonts w:ascii="Corbel" w:hAnsi="Corbel" w:cs="Times New Roman"/>
        </w:rPr>
      </w:pPr>
      <w:r w:rsidRPr="00810F22">
        <w:rPr>
          <w:rFonts w:ascii="Corbel" w:hAnsi="Corbel" w:cs="Times New Roman"/>
        </w:rPr>
        <w:t>ktorého osoba, ktorá plní povinnosti oprávnenej osoby pre partnera verejného sektora v zmysle zákona o RPVS, si neplní povinnosti podľa zákona o RPVS, alebo</w:t>
      </w:r>
    </w:p>
    <w:p w14:paraId="3CC62A67" w14:textId="77777777" w:rsidR="00201627" w:rsidRPr="00810F22" w:rsidRDefault="00201627" w:rsidP="007F55AC">
      <w:pPr>
        <w:pStyle w:val="Odsekzoznamu"/>
        <w:numPr>
          <w:ilvl w:val="0"/>
          <w:numId w:val="34"/>
        </w:numPr>
        <w:spacing w:line="240" w:lineRule="auto"/>
        <w:jc w:val="both"/>
        <w:rPr>
          <w:rFonts w:ascii="Corbel" w:hAnsi="Corbel" w:cs="Times New Roman"/>
        </w:rPr>
      </w:pPr>
      <w:r w:rsidRPr="00810F22">
        <w:rPr>
          <w:rFonts w:ascii="Corbel" w:hAnsi="Corbel" w:cs="Times New Roman"/>
        </w:rPr>
        <w:lastRenderedPageBreak/>
        <w:t xml:space="preserve">ktorého konečným užívateľom výhod je osoba uvedená v § 11 ods. 1 písm. c) </w:t>
      </w:r>
      <w:r>
        <w:rPr>
          <w:rFonts w:ascii="Corbel" w:hAnsi="Corbel" w:cs="Times New Roman"/>
        </w:rPr>
        <w:t>z</w:t>
      </w:r>
      <w:r w:rsidRPr="00810F22">
        <w:rPr>
          <w:rFonts w:ascii="Corbel" w:hAnsi="Corbel" w:cs="Times New Roman"/>
        </w:rPr>
        <w:t>ákona o verejnom obstarávaní.</w:t>
      </w:r>
    </w:p>
    <w:p w14:paraId="3361E230" w14:textId="7B37B011" w:rsidR="00201627" w:rsidRPr="000B13BF" w:rsidRDefault="00201627" w:rsidP="007F55AC">
      <w:pPr>
        <w:pStyle w:val="Odsekzoznamu"/>
        <w:numPr>
          <w:ilvl w:val="0"/>
          <w:numId w:val="26"/>
        </w:numPr>
        <w:spacing w:line="240" w:lineRule="auto"/>
        <w:ind w:left="567" w:hanging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Poskytovateľ</w:t>
      </w:r>
      <w:r w:rsidRPr="00810F22">
        <w:rPr>
          <w:rFonts w:ascii="Corbel" w:hAnsi="Corbel" w:cs="Times New Roman"/>
        </w:rPr>
        <w:t xml:space="preserve"> a </w:t>
      </w:r>
      <w:r>
        <w:rPr>
          <w:rFonts w:ascii="Corbel" w:hAnsi="Corbel" w:cs="Times New Roman"/>
        </w:rPr>
        <w:t>s</w:t>
      </w:r>
      <w:r w:rsidRPr="00810F22">
        <w:rPr>
          <w:rFonts w:ascii="Corbel" w:hAnsi="Corbel" w:cs="Times New Roman"/>
        </w:rPr>
        <w:t xml:space="preserve">ubdodávatelia </w:t>
      </w:r>
      <w:r>
        <w:rPr>
          <w:rFonts w:ascii="Corbel" w:hAnsi="Corbel" w:cs="Times New Roman"/>
        </w:rPr>
        <w:t>Poskytovateľa</w:t>
      </w:r>
      <w:r w:rsidRPr="00810F22">
        <w:rPr>
          <w:rFonts w:ascii="Corbel" w:hAnsi="Corbel" w:cs="Times New Roman"/>
        </w:rPr>
        <w:t xml:space="preserve">, ktorých sa to týka, musia byť zapísaní v </w:t>
      </w:r>
      <w:r>
        <w:rPr>
          <w:rFonts w:ascii="Corbel" w:hAnsi="Corbel" w:cs="Times New Roman"/>
        </w:rPr>
        <w:t>RPVS</w:t>
      </w:r>
      <w:r w:rsidRPr="00810F22">
        <w:rPr>
          <w:rFonts w:ascii="Corbel" w:hAnsi="Corbel" w:cs="Times New Roman"/>
        </w:rPr>
        <w:t xml:space="preserve"> podľa príslušných ustanovení zákona o RPVS počas celej doby trvania </w:t>
      </w:r>
      <w:r>
        <w:rPr>
          <w:rFonts w:ascii="Corbel" w:hAnsi="Corbel" w:cs="Times New Roman"/>
        </w:rPr>
        <w:t>z</w:t>
      </w:r>
      <w:r w:rsidRPr="00810F22">
        <w:rPr>
          <w:rFonts w:ascii="Corbel" w:hAnsi="Corbel" w:cs="Times New Roman"/>
        </w:rPr>
        <w:t xml:space="preserve">mluvy. Ak </w:t>
      </w:r>
      <w:r>
        <w:rPr>
          <w:rFonts w:ascii="Corbel" w:hAnsi="Corbel" w:cs="Times New Roman"/>
        </w:rPr>
        <w:t xml:space="preserve">Poskytovateľ </w:t>
      </w:r>
      <w:r w:rsidRPr="00810F22">
        <w:rPr>
          <w:rFonts w:ascii="Corbel" w:hAnsi="Corbel" w:cs="Times New Roman"/>
        </w:rPr>
        <w:t xml:space="preserve">povinnosť podľa predchádzajúcej vety nesplní/nedodrží, resp. poskytne Objednávateľovi nepravdivé alebo neaktuálne doklady o jej splnení, zodpovedá Objednávateľovi a jeho štatutárnemu orgánu za všetky škody, ktoré mu tým spôsobí, najmä je v tejto súvislosti povinný nahradiť Objednávateľovi náklady na úhradu akýchkoľvek sankcii (pokút) uložených Objednávateľovi alebo jeho štatutárnemu orgánu orgánmi verejnej správy za priestupok na úseku registrácie partnerov verejného sektora v celom rozsahu a Objednávateľ je oprávnený od tejto </w:t>
      </w:r>
      <w:r>
        <w:rPr>
          <w:rFonts w:ascii="Corbel" w:hAnsi="Corbel" w:cs="Times New Roman"/>
        </w:rPr>
        <w:t>z</w:t>
      </w:r>
      <w:r w:rsidRPr="00810F22">
        <w:rPr>
          <w:rFonts w:ascii="Corbel" w:hAnsi="Corbel" w:cs="Times New Roman"/>
        </w:rPr>
        <w:t xml:space="preserve">mluvy odstúpiť alebo do času vykonania nápravy neplniť čo mu </w:t>
      </w:r>
      <w:r>
        <w:rPr>
          <w:rFonts w:ascii="Corbel" w:hAnsi="Corbel" w:cs="Times New Roman"/>
        </w:rPr>
        <w:t>z</w:t>
      </w:r>
      <w:r w:rsidRPr="00810F22">
        <w:rPr>
          <w:rFonts w:ascii="Corbel" w:hAnsi="Corbel" w:cs="Times New Roman"/>
        </w:rPr>
        <w:t>mluva ukladá.</w:t>
      </w:r>
    </w:p>
    <w:p w14:paraId="3424D48B" w14:textId="285520BC" w:rsidR="001F5652" w:rsidRPr="0022531B" w:rsidRDefault="001F5652" w:rsidP="007F55AC">
      <w:pPr>
        <w:pStyle w:val="Odsekzoznamu"/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Neoddeliteľnou súčasťou tejto zmluvy sú nasledovné prílohy:</w:t>
      </w:r>
    </w:p>
    <w:p w14:paraId="17AB39E7" w14:textId="6160543F" w:rsidR="00342EC4" w:rsidRPr="0022531B" w:rsidRDefault="00342EC4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170D7C26" w14:textId="7B58B58D" w:rsidR="00F4472B" w:rsidRDefault="00F4472B" w:rsidP="007F55AC">
      <w:pPr>
        <w:pStyle w:val="Odsekzoznamu"/>
        <w:keepNext/>
        <w:spacing w:after="0" w:line="240" w:lineRule="auto"/>
        <w:ind w:left="567"/>
        <w:jc w:val="both"/>
        <w:rPr>
          <w:rFonts w:ascii="Corbel" w:hAnsi="Corbel" w:cs="Times New Roman"/>
        </w:rPr>
      </w:pPr>
      <w:r w:rsidRPr="0022531B">
        <w:rPr>
          <w:rFonts w:ascii="Corbel" w:hAnsi="Corbel" w:cs="Times New Roman"/>
        </w:rPr>
        <w:t>Príloha č. 1</w:t>
      </w:r>
      <w:r w:rsidR="00BB1A1F">
        <w:rPr>
          <w:rFonts w:ascii="Corbel" w:hAnsi="Corbel" w:cs="Times New Roman"/>
        </w:rPr>
        <w:t>c</w:t>
      </w:r>
      <w:r w:rsidRPr="0022531B">
        <w:rPr>
          <w:rFonts w:ascii="Corbel" w:hAnsi="Corbel" w:cs="Times New Roman"/>
        </w:rPr>
        <w:t xml:space="preserve"> –</w:t>
      </w:r>
      <w:r w:rsidR="00BD37FA">
        <w:rPr>
          <w:rFonts w:ascii="Corbel" w:hAnsi="Corbel" w:cs="Times New Roman"/>
        </w:rPr>
        <w:t xml:space="preserve"> </w:t>
      </w:r>
      <w:r w:rsidR="00BB1A1F">
        <w:rPr>
          <w:rFonts w:ascii="Corbel" w:hAnsi="Corbel" w:cs="Times New Roman"/>
        </w:rPr>
        <w:t>Opis predmetu zákazky</w:t>
      </w:r>
      <w:r w:rsidR="00795C4B" w:rsidRPr="0022531B">
        <w:rPr>
          <w:rFonts w:ascii="Corbel" w:hAnsi="Corbel" w:cs="Times New Roman"/>
        </w:rPr>
        <w:t xml:space="preserve"> </w:t>
      </w:r>
    </w:p>
    <w:p w14:paraId="0320D0A2" w14:textId="59B65212" w:rsidR="00222F9A" w:rsidRDefault="00222F9A" w:rsidP="007F55AC">
      <w:pPr>
        <w:pStyle w:val="Odsekzoznamu"/>
        <w:keepNext/>
        <w:spacing w:after="0" w:line="240" w:lineRule="auto"/>
        <w:ind w:left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Príloha č. 2 – Cenová ponuka</w:t>
      </w:r>
    </w:p>
    <w:p w14:paraId="534500DF" w14:textId="77777777" w:rsidR="004567B5" w:rsidRDefault="004567B5" w:rsidP="007F55AC">
      <w:pPr>
        <w:pStyle w:val="Odsekzoznamu"/>
        <w:keepNext/>
        <w:spacing w:after="0" w:line="240" w:lineRule="auto"/>
        <w:ind w:left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Príloha č. 3 – Rozpis fakturácie pre jednotlivé súčasti Objednávateľa</w:t>
      </w:r>
    </w:p>
    <w:p w14:paraId="193F4F58" w14:textId="77777777" w:rsidR="004567B5" w:rsidRPr="007651D3" w:rsidRDefault="004567B5" w:rsidP="007F55AC">
      <w:pPr>
        <w:pStyle w:val="Odsekzoznamu"/>
        <w:keepNext/>
        <w:spacing w:after="0" w:line="240" w:lineRule="auto"/>
        <w:ind w:left="567"/>
        <w:jc w:val="both"/>
        <w:rPr>
          <w:rFonts w:ascii="Corbel" w:hAnsi="Corbel" w:cs="Times New Roman"/>
        </w:rPr>
      </w:pPr>
      <w:r>
        <w:rPr>
          <w:rFonts w:ascii="Corbel" w:hAnsi="Corbel" w:cs="Times New Roman"/>
        </w:rPr>
        <w:t>Príloha č. 4 – Zoznam subdodávok</w:t>
      </w:r>
    </w:p>
    <w:p w14:paraId="0E54428E" w14:textId="77777777" w:rsidR="004567B5" w:rsidRDefault="004567B5" w:rsidP="007F55AC">
      <w:pPr>
        <w:pStyle w:val="Odsekzoznamu"/>
        <w:keepNext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473C1001" w14:textId="77777777" w:rsidR="00222F9A" w:rsidRDefault="00222F9A" w:rsidP="007F55AC">
      <w:pPr>
        <w:pStyle w:val="Odsekzoznamu"/>
        <w:keepNext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5C976E49" w14:textId="39F0F970" w:rsidR="00EB7306" w:rsidRPr="00EB7306" w:rsidRDefault="00EB7306" w:rsidP="007F55AC">
      <w:pPr>
        <w:keepNext/>
        <w:spacing w:after="0" w:line="240" w:lineRule="auto"/>
        <w:jc w:val="both"/>
        <w:rPr>
          <w:rFonts w:ascii="Corbel" w:hAnsi="Corbel" w:cs="Times New Roman"/>
        </w:rPr>
      </w:pPr>
    </w:p>
    <w:p w14:paraId="55D82ADF" w14:textId="77777777" w:rsidR="00331325" w:rsidRPr="0022531B" w:rsidRDefault="00331325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4950C870" w14:textId="77777777" w:rsidR="0053397F" w:rsidRPr="0022531B" w:rsidRDefault="0053397F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3A0412C4" w14:textId="77777777" w:rsidR="0053397F" w:rsidRPr="0022531B" w:rsidRDefault="0053397F" w:rsidP="007F55AC">
      <w:pPr>
        <w:pStyle w:val="Odsekzoznamu"/>
        <w:spacing w:after="0" w:line="240" w:lineRule="auto"/>
        <w:ind w:left="567"/>
        <w:jc w:val="both"/>
        <w:rPr>
          <w:rFonts w:ascii="Corbel" w:hAnsi="Corbel" w:cs="Times New Roman"/>
        </w:rPr>
      </w:pPr>
    </w:p>
    <w:p w14:paraId="592D19CF" w14:textId="77777777" w:rsidR="002246D3" w:rsidRPr="0022531B" w:rsidRDefault="002246D3" w:rsidP="007F55AC">
      <w:pPr>
        <w:pStyle w:val="Odsekzoznamu"/>
        <w:spacing w:after="0" w:line="240" w:lineRule="auto"/>
        <w:ind w:left="0"/>
        <w:jc w:val="both"/>
        <w:rPr>
          <w:rFonts w:ascii="Corbel" w:hAnsi="Corbel" w:cs="Times New Roman"/>
        </w:rPr>
      </w:pPr>
    </w:p>
    <w:p w14:paraId="5E53456F" w14:textId="77777777" w:rsidR="002246D3" w:rsidRPr="0022531B" w:rsidRDefault="002246D3" w:rsidP="007F55AC">
      <w:pPr>
        <w:pStyle w:val="Odsekzoznamu"/>
        <w:spacing w:after="0" w:line="240" w:lineRule="auto"/>
        <w:ind w:left="0"/>
        <w:jc w:val="both"/>
        <w:rPr>
          <w:rFonts w:ascii="Corbel" w:hAnsi="Corbel" w:cs="Times New Roman"/>
        </w:rPr>
        <w:sectPr w:rsidR="002246D3" w:rsidRPr="0022531B" w:rsidSect="00410F67">
          <w:footerReference w:type="default" r:id="rId13"/>
          <w:pgSz w:w="11906" w:h="16838"/>
          <w:pgMar w:top="993" w:right="1558" w:bottom="568" w:left="1417" w:header="708" w:footer="708" w:gutter="0"/>
          <w:cols w:space="708"/>
          <w:docGrid w:linePitch="360"/>
        </w:sectPr>
      </w:pPr>
    </w:p>
    <w:p w14:paraId="40C31CE9" w14:textId="60ADD1BD" w:rsidR="00103668" w:rsidRPr="0022531B" w:rsidRDefault="00342EC4" w:rsidP="007F55AC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 xml:space="preserve">Za </w:t>
      </w:r>
      <w:r w:rsidR="00A47E88" w:rsidRPr="0022531B">
        <w:rPr>
          <w:rFonts w:ascii="Corbel" w:eastAsia="Times New Roman" w:hAnsi="Corbel" w:cs="Times New Roman"/>
          <w:lang w:eastAsia="sk-SK"/>
        </w:rPr>
        <w:t>P</w:t>
      </w:r>
      <w:r w:rsidRPr="0022531B">
        <w:rPr>
          <w:rFonts w:ascii="Corbel" w:eastAsia="Times New Roman" w:hAnsi="Corbel" w:cs="Times New Roman"/>
          <w:lang w:eastAsia="sk-SK"/>
        </w:rPr>
        <w:t>oskytovateľa:</w:t>
      </w:r>
    </w:p>
    <w:p w14:paraId="6DCFD241" w14:textId="2882E620" w:rsidR="00342EC4" w:rsidRPr="0022531B" w:rsidRDefault="00342EC4" w:rsidP="007F55AC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dňa:</w:t>
      </w:r>
    </w:p>
    <w:p w14:paraId="58C207E4" w14:textId="77777777" w:rsidR="00342EC4" w:rsidRPr="0022531B" w:rsidRDefault="00342EC4" w:rsidP="007F55AC">
      <w:pPr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</w:p>
    <w:p w14:paraId="26B58E78" w14:textId="77777777" w:rsidR="00342EC4" w:rsidRPr="0022531B" w:rsidRDefault="00342EC4" w:rsidP="007F55AC">
      <w:pPr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</w:p>
    <w:p w14:paraId="1E2766DD" w14:textId="77777777" w:rsidR="00342EC4" w:rsidRPr="0022531B" w:rsidRDefault="00342EC4" w:rsidP="007F55AC">
      <w:pPr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</w:p>
    <w:p w14:paraId="611B3D1E" w14:textId="7A55ADBA" w:rsidR="00DF0E10" w:rsidRPr="0022531B" w:rsidRDefault="00DF0E10" w:rsidP="007F55A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</w:p>
    <w:p w14:paraId="4AD95905" w14:textId="6EA363DE" w:rsidR="00375288" w:rsidRPr="0022531B" w:rsidRDefault="00BC3B59" w:rsidP="007F55AC">
      <w:pP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  <w:r w:rsidRPr="004D20D9">
        <w:rPr>
          <w:rFonts w:ascii="Corbel" w:hAnsi="Corbel" w:cs="Times New Roman"/>
          <w:highlight w:val="yellow"/>
        </w:rPr>
        <w:t>(</w:t>
      </w:r>
      <w:r w:rsidRPr="004D20D9">
        <w:rPr>
          <w:rFonts w:ascii="Corbel" w:hAnsi="Corbel" w:cs="Times New Roman"/>
          <w:i/>
          <w:highlight w:val="yellow"/>
        </w:rPr>
        <w:t>doplní úspešný uchádzač</w:t>
      </w:r>
      <w:r w:rsidRPr="0034368F">
        <w:rPr>
          <w:rFonts w:ascii="Corbel" w:hAnsi="Corbel" w:cs="Times New Roman"/>
          <w:i/>
          <w:iCs/>
        </w:rPr>
        <w:t>)</w:t>
      </w:r>
    </w:p>
    <w:p w14:paraId="54AA0348" w14:textId="17EBDEB4" w:rsidR="008742A7" w:rsidRPr="0022531B" w:rsidRDefault="008742A7" w:rsidP="007F55AC">
      <w:pP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</w:p>
    <w:p w14:paraId="20BB0B26" w14:textId="75169635" w:rsidR="00A47E88" w:rsidRPr="0022531B" w:rsidRDefault="00EC5729" w:rsidP="007F55AC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br w:type="column"/>
      </w:r>
      <w:r w:rsidR="00A47E88" w:rsidRPr="0022531B">
        <w:rPr>
          <w:rFonts w:ascii="Corbel" w:eastAsia="Times New Roman" w:hAnsi="Corbel" w:cs="Times New Roman"/>
          <w:lang w:eastAsia="sk-SK"/>
        </w:rPr>
        <w:t>Za Objednávateľa:</w:t>
      </w:r>
    </w:p>
    <w:p w14:paraId="42A77E0E" w14:textId="77777777" w:rsidR="00A47E88" w:rsidRPr="0022531B" w:rsidRDefault="00A47E88" w:rsidP="007F55AC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Corbel" w:eastAsia="Times New Roman" w:hAnsi="Corbel" w:cs="Times New Roman"/>
          <w:lang w:eastAsia="sk-SK"/>
        </w:rPr>
      </w:pPr>
      <w:r w:rsidRPr="0022531B">
        <w:rPr>
          <w:rFonts w:ascii="Corbel" w:eastAsia="Times New Roman" w:hAnsi="Corbel" w:cs="Times New Roman"/>
          <w:lang w:eastAsia="sk-SK"/>
        </w:rPr>
        <w:t>dňa:</w:t>
      </w:r>
    </w:p>
    <w:p w14:paraId="422940BD" w14:textId="77777777" w:rsidR="00A47E88" w:rsidRPr="0022531B" w:rsidRDefault="00A47E88" w:rsidP="007F55AC">
      <w:pP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</w:p>
    <w:p w14:paraId="3F138985" w14:textId="77777777" w:rsidR="008742A7" w:rsidRPr="0022531B" w:rsidRDefault="008742A7" w:rsidP="007F55AC">
      <w:pP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</w:p>
    <w:p w14:paraId="3C573B23" w14:textId="77777777" w:rsidR="00A47E88" w:rsidRPr="0022531B" w:rsidRDefault="00A47E88" w:rsidP="007F55AC">
      <w:pP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</w:p>
    <w:p w14:paraId="6D0EDBB8" w14:textId="77777777" w:rsidR="00A47E88" w:rsidRPr="0022531B" w:rsidRDefault="00A47E88" w:rsidP="007F55AC">
      <w:pPr>
        <w:pBdr>
          <w:bottom w:val="single" w:sz="6" w:space="1" w:color="auto"/>
        </w:pBd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</w:p>
    <w:p w14:paraId="302EF067" w14:textId="1BDA6C85" w:rsidR="00342EC4" w:rsidRPr="0022531B" w:rsidRDefault="00BC3B59" w:rsidP="007F55AC">
      <w:pPr>
        <w:tabs>
          <w:tab w:val="left" w:pos="5372"/>
        </w:tabs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lang w:eastAsia="sk-SK"/>
        </w:rPr>
      </w:pPr>
      <w:r>
        <w:rPr>
          <w:rFonts w:ascii="Corbel" w:eastAsia="Times New Roman" w:hAnsi="Corbel" w:cs="Times New Roman"/>
          <w:lang w:eastAsia="sk-SK"/>
        </w:rPr>
        <w:t>p</w:t>
      </w:r>
      <w:r w:rsidR="00342EC4" w:rsidRPr="0022531B">
        <w:rPr>
          <w:rFonts w:ascii="Corbel" w:eastAsia="Times New Roman" w:hAnsi="Corbel" w:cs="Times New Roman"/>
          <w:lang w:eastAsia="sk-SK"/>
        </w:rPr>
        <w:t xml:space="preserve">rof. JUDr. Marek </w:t>
      </w:r>
      <w:proofErr w:type="spellStart"/>
      <w:r w:rsidR="00342EC4" w:rsidRPr="0022531B">
        <w:rPr>
          <w:rFonts w:ascii="Corbel" w:eastAsia="Times New Roman" w:hAnsi="Corbel" w:cs="Times New Roman"/>
          <w:lang w:eastAsia="sk-SK"/>
        </w:rPr>
        <w:t>Števček</w:t>
      </w:r>
      <w:proofErr w:type="spellEnd"/>
      <w:r w:rsidR="00342EC4" w:rsidRPr="0022531B">
        <w:rPr>
          <w:rFonts w:ascii="Corbel" w:eastAsia="Times New Roman" w:hAnsi="Corbel" w:cs="Times New Roman"/>
          <w:lang w:eastAsia="sk-SK"/>
        </w:rPr>
        <w:t xml:space="preserve">, </w:t>
      </w:r>
      <w:r w:rsidR="008B19E0">
        <w:rPr>
          <w:rFonts w:ascii="Corbel" w:eastAsia="Times New Roman" w:hAnsi="Corbel" w:cs="Times New Roman"/>
          <w:lang w:eastAsia="sk-SK"/>
        </w:rPr>
        <w:t>DrSc</w:t>
      </w:r>
      <w:r w:rsidR="00342EC4" w:rsidRPr="0022531B">
        <w:rPr>
          <w:rFonts w:ascii="Corbel" w:eastAsia="Times New Roman" w:hAnsi="Corbel" w:cs="Times New Roman"/>
          <w:lang w:eastAsia="sk-SK"/>
        </w:rPr>
        <w:t>.</w:t>
      </w:r>
    </w:p>
    <w:p w14:paraId="51973558" w14:textId="0F38FCBF" w:rsidR="00342EC4" w:rsidRPr="0022531B" w:rsidRDefault="00342EC4" w:rsidP="007F55AC">
      <w:pPr>
        <w:pStyle w:val="Odsekzoznamu"/>
        <w:spacing w:after="0" w:line="240" w:lineRule="auto"/>
        <w:ind w:left="0"/>
        <w:jc w:val="center"/>
        <w:rPr>
          <w:rFonts w:ascii="Corbel" w:hAnsi="Corbel" w:cs="Times New Roman"/>
        </w:rPr>
      </w:pPr>
      <w:r w:rsidRPr="0022531B">
        <w:rPr>
          <w:rFonts w:ascii="Corbel" w:eastAsia="Times New Roman" w:hAnsi="Corbel" w:cs="Times New Roman"/>
          <w:lang w:eastAsia="sk-SK"/>
        </w:rPr>
        <w:t>rektor UK</w:t>
      </w:r>
    </w:p>
    <w:sectPr w:rsidR="00342EC4" w:rsidRPr="0022531B" w:rsidSect="0033132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0CABC" w14:textId="77777777" w:rsidR="007005B6" w:rsidRDefault="007005B6" w:rsidP="00F7515F">
      <w:pPr>
        <w:spacing w:after="0" w:line="240" w:lineRule="auto"/>
      </w:pPr>
      <w:r>
        <w:separator/>
      </w:r>
    </w:p>
  </w:endnote>
  <w:endnote w:type="continuationSeparator" w:id="0">
    <w:p w14:paraId="59D04207" w14:textId="77777777" w:rsidR="007005B6" w:rsidRDefault="007005B6" w:rsidP="00F7515F">
      <w:pPr>
        <w:spacing w:after="0" w:line="240" w:lineRule="auto"/>
      </w:pPr>
      <w:r>
        <w:continuationSeparator/>
      </w:r>
    </w:p>
  </w:endnote>
  <w:endnote w:type="continuationNotice" w:id="1">
    <w:p w14:paraId="05DCBAFF" w14:textId="77777777" w:rsidR="007005B6" w:rsidRDefault="007005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 Roman">
    <w:altName w:val="Corbel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4731014"/>
      <w:docPartObj>
        <w:docPartGallery w:val="Page Numbers (Bottom of Page)"/>
        <w:docPartUnique/>
      </w:docPartObj>
    </w:sdtPr>
    <w:sdtEndPr/>
    <w:sdtContent>
      <w:p w14:paraId="2E2B9785" w14:textId="66F02467" w:rsidR="00E717AC" w:rsidRDefault="00E717A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355A30" w14:textId="77777777" w:rsidR="00E717AC" w:rsidRDefault="00E717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10508" w14:textId="77777777" w:rsidR="007005B6" w:rsidRDefault="007005B6" w:rsidP="00F7515F">
      <w:pPr>
        <w:spacing w:after="0" w:line="240" w:lineRule="auto"/>
      </w:pPr>
      <w:r>
        <w:separator/>
      </w:r>
    </w:p>
  </w:footnote>
  <w:footnote w:type="continuationSeparator" w:id="0">
    <w:p w14:paraId="6D67B1D6" w14:textId="77777777" w:rsidR="007005B6" w:rsidRDefault="007005B6" w:rsidP="00F7515F">
      <w:pPr>
        <w:spacing w:after="0" w:line="240" w:lineRule="auto"/>
      </w:pPr>
      <w:r>
        <w:continuationSeparator/>
      </w:r>
    </w:p>
  </w:footnote>
  <w:footnote w:type="continuationNotice" w:id="1">
    <w:p w14:paraId="2BC33764" w14:textId="77777777" w:rsidR="007005B6" w:rsidRDefault="007005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AB2BD6"/>
    <w:multiLevelType w:val="hybridMultilevel"/>
    <w:tmpl w:val="64EAFFB4"/>
    <w:lvl w:ilvl="0" w:tplc="CBC0021A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788A"/>
    <w:multiLevelType w:val="hybridMultilevel"/>
    <w:tmpl w:val="58CE3CC8"/>
    <w:lvl w:ilvl="0" w:tplc="8D58D58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B15A3"/>
    <w:multiLevelType w:val="hybridMultilevel"/>
    <w:tmpl w:val="8CEE1650"/>
    <w:lvl w:ilvl="0" w:tplc="0DA2864C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025B"/>
    <w:multiLevelType w:val="hybridMultilevel"/>
    <w:tmpl w:val="1182232E"/>
    <w:lvl w:ilvl="0" w:tplc="16C4DF3E">
      <w:start w:val="1"/>
      <w:numFmt w:val="decimal"/>
      <w:lvlText w:val="6.%1.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422247"/>
    <w:multiLevelType w:val="hybridMultilevel"/>
    <w:tmpl w:val="FD625470"/>
    <w:lvl w:ilvl="0" w:tplc="987653C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23A0D"/>
    <w:multiLevelType w:val="multilevel"/>
    <w:tmpl w:val="D2965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4C4544F"/>
    <w:multiLevelType w:val="hybridMultilevel"/>
    <w:tmpl w:val="58868AF2"/>
    <w:lvl w:ilvl="0" w:tplc="5B30C7B8">
      <w:start w:val="6"/>
      <w:numFmt w:val="bullet"/>
      <w:lvlText w:val="-"/>
      <w:lvlJc w:val="left"/>
      <w:pPr>
        <w:ind w:left="720" w:hanging="360"/>
      </w:pPr>
      <w:rPr>
        <w:rFonts w:ascii="Avenir Roman" w:eastAsia="Times New Roman" w:hAnsi="Avenir Roman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2116C"/>
    <w:multiLevelType w:val="hybridMultilevel"/>
    <w:tmpl w:val="70B0A54A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F501D8"/>
    <w:multiLevelType w:val="hybridMultilevel"/>
    <w:tmpl w:val="AFEA59E6"/>
    <w:lvl w:ilvl="0" w:tplc="DDAA4894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C095F"/>
    <w:multiLevelType w:val="hybridMultilevel"/>
    <w:tmpl w:val="C88C3E08"/>
    <w:lvl w:ilvl="0" w:tplc="13CE497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B1A05"/>
    <w:multiLevelType w:val="hybridMultilevel"/>
    <w:tmpl w:val="64EAFFB4"/>
    <w:lvl w:ilvl="0" w:tplc="FFFFFFFF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25D3B"/>
    <w:multiLevelType w:val="hybridMultilevel"/>
    <w:tmpl w:val="B0320CD2"/>
    <w:lvl w:ilvl="0" w:tplc="7542074E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92B8B"/>
    <w:multiLevelType w:val="hybridMultilevel"/>
    <w:tmpl w:val="81B0E4AC"/>
    <w:lvl w:ilvl="0" w:tplc="55504B6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C2851"/>
    <w:multiLevelType w:val="multilevel"/>
    <w:tmpl w:val="E67CD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D86E33"/>
    <w:multiLevelType w:val="multilevel"/>
    <w:tmpl w:val="CD56F1C2"/>
    <w:lvl w:ilvl="0">
      <w:start w:val="1"/>
      <w:numFmt w:val="decimal"/>
      <w:lvlText w:val="%1."/>
      <w:lvlJc w:val="left"/>
      <w:pPr>
        <w:ind w:left="737" w:hanging="73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ascii="Calibri" w:eastAsia="Calibri" w:hAnsi="Calibri" w:cs="Calibr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34" w:hanging="397"/>
      </w:pPr>
      <w:rPr>
        <w:rFonts w:ascii="Calibri" w:eastAsia="Calibri" w:hAnsi="Calibri" w:cs="Calibri"/>
        <w:sz w:val="22"/>
        <w:szCs w:val="22"/>
      </w:rPr>
    </w:lvl>
    <w:lvl w:ilvl="3">
      <w:start w:val="1"/>
      <w:numFmt w:val="lowerRoman"/>
      <w:lvlText w:val="%4."/>
      <w:lvlJc w:val="left"/>
      <w:pPr>
        <w:ind w:left="1531" w:hanging="397"/>
      </w:pPr>
    </w:lvl>
    <w:lvl w:ilvl="4">
      <w:start w:val="1"/>
      <w:numFmt w:val="decimal"/>
      <w:lvlText w:val="%1.%2.%3.%4.%5."/>
      <w:lvlJc w:val="left"/>
      <w:pPr>
        <w:ind w:left="4962" w:hanging="708"/>
      </w:pPr>
    </w:lvl>
    <w:lvl w:ilvl="5">
      <w:start w:val="1"/>
      <w:numFmt w:val="decimal"/>
      <w:lvlText w:val="%1.%2.%3.%4.%5.%6."/>
      <w:lvlJc w:val="left"/>
      <w:pPr>
        <w:ind w:left="5529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7"/>
      </w:pPr>
    </w:lvl>
  </w:abstractNum>
  <w:abstractNum w:abstractNumId="16" w15:restartNumberingAfterBreak="0">
    <w:nsid w:val="36A62A3F"/>
    <w:multiLevelType w:val="hybridMultilevel"/>
    <w:tmpl w:val="EE781490"/>
    <w:lvl w:ilvl="0" w:tplc="E7BCA68C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D5BBA"/>
    <w:multiLevelType w:val="multilevel"/>
    <w:tmpl w:val="926E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D610F2"/>
    <w:multiLevelType w:val="hybridMultilevel"/>
    <w:tmpl w:val="BE66F3D0"/>
    <w:lvl w:ilvl="0" w:tplc="B96A918A">
      <w:start w:val="8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EB31F32"/>
    <w:multiLevelType w:val="multilevel"/>
    <w:tmpl w:val="A9D87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8"/>
      </w:rPr>
    </w:lvl>
  </w:abstractNum>
  <w:abstractNum w:abstractNumId="20" w15:restartNumberingAfterBreak="0">
    <w:nsid w:val="44D73799"/>
    <w:multiLevelType w:val="multilevel"/>
    <w:tmpl w:val="73062F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1" w15:restartNumberingAfterBreak="0">
    <w:nsid w:val="46894153"/>
    <w:multiLevelType w:val="hybridMultilevel"/>
    <w:tmpl w:val="586C89E2"/>
    <w:lvl w:ilvl="0" w:tplc="F5C08FCE">
      <w:start w:val="1"/>
      <w:numFmt w:val="decimal"/>
      <w:lvlText w:val="10.%1"/>
      <w:lvlJc w:val="left"/>
      <w:pPr>
        <w:ind w:left="780" w:hanging="360"/>
      </w:pPr>
      <w:rPr>
        <w:rFonts w:hint="default"/>
        <w:b w:val="0"/>
      </w:rPr>
    </w:lvl>
    <w:lvl w:ilvl="1" w:tplc="041B0017">
      <w:start w:val="1"/>
      <w:numFmt w:val="lowerLetter"/>
      <w:lvlText w:val="%2)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B6470A7"/>
    <w:multiLevelType w:val="multilevel"/>
    <w:tmpl w:val="20607CB2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FDA2DEF"/>
    <w:multiLevelType w:val="hybridMultilevel"/>
    <w:tmpl w:val="7F4AD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12169"/>
    <w:multiLevelType w:val="hybridMultilevel"/>
    <w:tmpl w:val="C2EC837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3C738FB"/>
    <w:multiLevelType w:val="hybridMultilevel"/>
    <w:tmpl w:val="583ED8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93597"/>
    <w:multiLevelType w:val="hybridMultilevel"/>
    <w:tmpl w:val="E23482AC"/>
    <w:lvl w:ilvl="0" w:tplc="3DD4804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D47DD"/>
    <w:multiLevelType w:val="hybridMultilevel"/>
    <w:tmpl w:val="7918FEDC"/>
    <w:lvl w:ilvl="0" w:tplc="92904572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02722"/>
    <w:multiLevelType w:val="multilevel"/>
    <w:tmpl w:val="19262BD4"/>
    <w:lvl w:ilvl="0">
      <w:start w:val="1"/>
      <w:numFmt w:val="decimal"/>
      <w:lvlText w:val="5.%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5F7136"/>
    <w:multiLevelType w:val="hybridMultilevel"/>
    <w:tmpl w:val="BA74878C"/>
    <w:lvl w:ilvl="0" w:tplc="415E06DE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4339"/>
    <w:multiLevelType w:val="multilevel"/>
    <w:tmpl w:val="6A4444E2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1" w15:restartNumberingAfterBreak="0">
    <w:nsid w:val="6B8B03C8"/>
    <w:multiLevelType w:val="hybridMultilevel"/>
    <w:tmpl w:val="3C505B7A"/>
    <w:lvl w:ilvl="0" w:tplc="BBBE0B1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5034B"/>
    <w:multiLevelType w:val="multilevel"/>
    <w:tmpl w:val="F68ABA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CDC0C4B"/>
    <w:multiLevelType w:val="hybridMultilevel"/>
    <w:tmpl w:val="F318A79A"/>
    <w:lvl w:ilvl="0" w:tplc="E15E98B6">
      <w:start w:val="1"/>
      <w:numFmt w:val="decimal"/>
      <w:lvlText w:val="10.%1.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C116DF"/>
    <w:multiLevelType w:val="hybridMultilevel"/>
    <w:tmpl w:val="F522BD3C"/>
    <w:lvl w:ilvl="0" w:tplc="77A0CB3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4913FE"/>
    <w:multiLevelType w:val="hybridMultilevel"/>
    <w:tmpl w:val="B120A0FE"/>
    <w:lvl w:ilvl="0" w:tplc="05F843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5901857">
    <w:abstractNumId w:val="22"/>
  </w:num>
  <w:num w:numId="2" w16cid:durableId="356661842">
    <w:abstractNumId w:val="9"/>
  </w:num>
  <w:num w:numId="3" w16cid:durableId="148249208">
    <w:abstractNumId w:val="1"/>
  </w:num>
  <w:num w:numId="4" w16cid:durableId="1979870391">
    <w:abstractNumId w:val="15"/>
  </w:num>
  <w:num w:numId="5" w16cid:durableId="31081973">
    <w:abstractNumId w:val="35"/>
  </w:num>
  <w:num w:numId="6" w16cid:durableId="1560239078">
    <w:abstractNumId w:val="13"/>
  </w:num>
  <w:num w:numId="7" w16cid:durableId="266083677">
    <w:abstractNumId w:val="20"/>
  </w:num>
  <w:num w:numId="8" w16cid:durableId="203446218">
    <w:abstractNumId w:val="37"/>
  </w:num>
  <w:num w:numId="9" w16cid:durableId="1089694411">
    <w:abstractNumId w:val="2"/>
  </w:num>
  <w:num w:numId="10" w16cid:durableId="2033873651">
    <w:abstractNumId w:val="4"/>
  </w:num>
  <w:num w:numId="11" w16cid:durableId="1830977168">
    <w:abstractNumId w:val="28"/>
  </w:num>
  <w:num w:numId="12" w16cid:durableId="1499347832">
    <w:abstractNumId w:val="5"/>
  </w:num>
  <w:num w:numId="13" w16cid:durableId="863710597">
    <w:abstractNumId w:val="25"/>
  </w:num>
  <w:num w:numId="14" w16cid:durableId="144863530">
    <w:abstractNumId w:val="10"/>
  </w:num>
  <w:num w:numId="15" w16cid:durableId="1148471283">
    <w:abstractNumId w:val="29"/>
  </w:num>
  <w:num w:numId="16" w16cid:durableId="972950779">
    <w:abstractNumId w:val="0"/>
  </w:num>
  <w:num w:numId="17" w16cid:durableId="44761209">
    <w:abstractNumId w:val="26"/>
  </w:num>
  <w:num w:numId="18" w16cid:durableId="1996100895">
    <w:abstractNumId w:val="34"/>
  </w:num>
  <w:num w:numId="19" w16cid:durableId="1005859125">
    <w:abstractNumId w:val="16"/>
  </w:num>
  <w:num w:numId="20" w16cid:durableId="1141849645">
    <w:abstractNumId w:val="30"/>
  </w:num>
  <w:num w:numId="21" w16cid:durableId="652025810">
    <w:abstractNumId w:val="7"/>
  </w:num>
  <w:num w:numId="22" w16cid:durableId="1232738904">
    <w:abstractNumId w:val="31"/>
  </w:num>
  <w:num w:numId="23" w16cid:durableId="1502820339">
    <w:abstractNumId w:val="36"/>
  </w:num>
  <w:num w:numId="24" w16cid:durableId="373703264">
    <w:abstractNumId w:val="27"/>
  </w:num>
  <w:num w:numId="25" w16cid:durableId="921061461">
    <w:abstractNumId w:val="21"/>
  </w:num>
  <w:num w:numId="26" w16cid:durableId="783500425">
    <w:abstractNumId w:val="3"/>
  </w:num>
  <w:num w:numId="27" w16cid:durableId="154534377">
    <w:abstractNumId w:val="33"/>
  </w:num>
  <w:num w:numId="28" w16cid:durableId="1076561041">
    <w:abstractNumId w:val="23"/>
  </w:num>
  <w:num w:numId="29" w16cid:durableId="696154528">
    <w:abstractNumId w:val="18"/>
  </w:num>
  <w:num w:numId="30" w16cid:durableId="155193471">
    <w:abstractNumId w:val="17"/>
  </w:num>
  <w:num w:numId="31" w16cid:durableId="688338202">
    <w:abstractNumId w:val="14"/>
  </w:num>
  <w:num w:numId="32" w16cid:durableId="618221778">
    <w:abstractNumId w:val="12"/>
  </w:num>
  <w:num w:numId="33" w16cid:durableId="1240672384">
    <w:abstractNumId w:val="19"/>
  </w:num>
  <w:num w:numId="34" w16cid:durableId="1285186495">
    <w:abstractNumId w:val="24"/>
  </w:num>
  <w:num w:numId="35" w16cid:durableId="555701801">
    <w:abstractNumId w:val="8"/>
  </w:num>
  <w:num w:numId="36" w16cid:durableId="1828595119">
    <w:abstractNumId w:val="6"/>
  </w:num>
  <w:num w:numId="37" w16cid:durableId="1428161070">
    <w:abstractNumId w:val="11"/>
  </w:num>
  <w:num w:numId="38" w16cid:durableId="972248877">
    <w:abstractNumId w:val="3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tková Lenka">
    <w15:presenceInfo w15:providerId="AD" w15:userId="S::batkova10@uniba.sk::9cf36fda-de78-4a86-b59c-e3869af998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EB7"/>
    <w:rsid w:val="00001184"/>
    <w:rsid w:val="000017E8"/>
    <w:rsid w:val="00001C94"/>
    <w:rsid w:val="000020E2"/>
    <w:rsid w:val="0000388E"/>
    <w:rsid w:val="000048E0"/>
    <w:rsid w:val="00004F08"/>
    <w:rsid w:val="00011223"/>
    <w:rsid w:val="00011CAC"/>
    <w:rsid w:val="00012811"/>
    <w:rsid w:val="00013DDB"/>
    <w:rsid w:val="000246D7"/>
    <w:rsid w:val="00025AA2"/>
    <w:rsid w:val="00027D27"/>
    <w:rsid w:val="00031821"/>
    <w:rsid w:val="00032942"/>
    <w:rsid w:val="00035261"/>
    <w:rsid w:val="000353B7"/>
    <w:rsid w:val="00036F3D"/>
    <w:rsid w:val="00043C64"/>
    <w:rsid w:val="000453BC"/>
    <w:rsid w:val="00045EA5"/>
    <w:rsid w:val="00047655"/>
    <w:rsid w:val="0005111A"/>
    <w:rsid w:val="00051F1A"/>
    <w:rsid w:val="00056588"/>
    <w:rsid w:val="00056909"/>
    <w:rsid w:val="000573EB"/>
    <w:rsid w:val="00057B34"/>
    <w:rsid w:val="00060352"/>
    <w:rsid w:val="00061704"/>
    <w:rsid w:val="0006246A"/>
    <w:rsid w:val="00062740"/>
    <w:rsid w:val="000635E2"/>
    <w:rsid w:val="00064EDC"/>
    <w:rsid w:val="00066F9C"/>
    <w:rsid w:val="00071C52"/>
    <w:rsid w:val="00072CE7"/>
    <w:rsid w:val="00073AA2"/>
    <w:rsid w:val="00074D0C"/>
    <w:rsid w:val="00075763"/>
    <w:rsid w:val="00076A7E"/>
    <w:rsid w:val="00076B76"/>
    <w:rsid w:val="00077ECA"/>
    <w:rsid w:val="0008042A"/>
    <w:rsid w:val="0008079D"/>
    <w:rsid w:val="000812C1"/>
    <w:rsid w:val="00081F82"/>
    <w:rsid w:val="0008321F"/>
    <w:rsid w:val="00083727"/>
    <w:rsid w:val="000865DA"/>
    <w:rsid w:val="00087C24"/>
    <w:rsid w:val="00087FA3"/>
    <w:rsid w:val="0009421A"/>
    <w:rsid w:val="00096DCC"/>
    <w:rsid w:val="0009736B"/>
    <w:rsid w:val="000A003B"/>
    <w:rsid w:val="000A2C1B"/>
    <w:rsid w:val="000A3A34"/>
    <w:rsid w:val="000A4FFF"/>
    <w:rsid w:val="000A6270"/>
    <w:rsid w:val="000B13BF"/>
    <w:rsid w:val="000B4EB9"/>
    <w:rsid w:val="000B5158"/>
    <w:rsid w:val="000B7AC9"/>
    <w:rsid w:val="000C009C"/>
    <w:rsid w:val="000C2682"/>
    <w:rsid w:val="000C6BA2"/>
    <w:rsid w:val="000D0C65"/>
    <w:rsid w:val="000D121A"/>
    <w:rsid w:val="000D244F"/>
    <w:rsid w:val="000D24E5"/>
    <w:rsid w:val="000D3F01"/>
    <w:rsid w:val="000D6F57"/>
    <w:rsid w:val="000D7E68"/>
    <w:rsid w:val="000E0003"/>
    <w:rsid w:val="000E1DAE"/>
    <w:rsid w:val="000E450A"/>
    <w:rsid w:val="000F0B93"/>
    <w:rsid w:val="000F114E"/>
    <w:rsid w:val="000F30CE"/>
    <w:rsid w:val="000F4977"/>
    <w:rsid w:val="000F4BDF"/>
    <w:rsid w:val="0010095D"/>
    <w:rsid w:val="001034FE"/>
    <w:rsid w:val="00103668"/>
    <w:rsid w:val="00104FBB"/>
    <w:rsid w:val="0010775A"/>
    <w:rsid w:val="00110BA2"/>
    <w:rsid w:val="00113B23"/>
    <w:rsid w:val="00113DD0"/>
    <w:rsid w:val="001143CA"/>
    <w:rsid w:val="00117671"/>
    <w:rsid w:val="0012378E"/>
    <w:rsid w:val="001254DD"/>
    <w:rsid w:val="00125C76"/>
    <w:rsid w:val="00126471"/>
    <w:rsid w:val="001308B6"/>
    <w:rsid w:val="00133B03"/>
    <w:rsid w:val="00135FED"/>
    <w:rsid w:val="00136E84"/>
    <w:rsid w:val="00136EC2"/>
    <w:rsid w:val="00144168"/>
    <w:rsid w:val="00144786"/>
    <w:rsid w:val="0014648A"/>
    <w:rsid w:val="00147CB1"/>
    <w:rsid w:val="00150D21"/>
    <w:rsid w:val="0015126A"/>
    <w:rsid w:val="00151D7F"/>
    <w:rsid w:val="001543D8"/>
    <w:rsid w:val="0015446D"/>
    <w:rsid w:val="00154627"/>
    <w:rsid w:val="0016044D"/>
    <w:rsid w:val="00161E77"/>
    <w:rsid w:val="0016224A"/>
    <w:rsid w:val="00162AA1"/>
    <w:rsid w:val="00162CC9"/>
    <w:rsid w:val="00165FB8"/>
    <w:rsid w:val="00166E4E"/>
    <w:rsid w:val="00167BC0"/>
    <w:rsid w:val="0017085D"/>
    <w:rsid w:val="00173510"/>
    <w:rsid w:val="00173803"/>
    <w:rsid w:val="00175137"/>
    <w:rsid w:val="0017658D"/>
    <w:rsid w:val="0017694E"/>
    <w:rsid w:val="001778BE"/>
    <w:rsid w:val="001824BF"/>
    <w:rsid w:val="001833B0"/>
    <w:rsid w:val="001834CA"/>
    <w:rsid w:val="00191E48"/>
    <w:rsid w:val="00192899"/>
    <w:rsid w:val="00193577"/>
    <w:rsid w:val="0019561F"/>
    <w:rsid w:val="001A1176"/>
    <w:rsid w:val="001A25D6"/>
    <w:rsid w:val="001A29AD"/>
    <w:rsid w:val="001A2FD6"/>
    <w:rsid w:val="001A3FFC"/>
    <w:rsid w:val="001A4EE4"/>
    <w:rsid w:val="001A582E"/>
    <w:rsid w:val="001A6949"/>
    <w:rsid w:val="001A7EE1"/>
    <w:rsid w:val="001B0D45"/>
    <w:rsid w:val="001B555F"/>
    <w:rsid w:val="001B6172"/>
    <w:rsid w:val="001B64DE"/>
    <w:rsid w:val="001B6819"/>
    <w:rsid w:val="001B7F82"/>
    <w:rsid w:val="001C044C"/>
    <w:rsid w:val="001C0CAF"/>
    <w:rsid w:val="001C228C"/>
    <w:rsid w:val="001C4AED"/>
    <w:rsid w:val="001C5983"/>
    <w:rsid w:val="001C5E7E"/>
    <w:rsid w:val="001C61CA"/>
    <w:rsid w:val="001C6585"/>
    <w:rsid w:val="001D4420"/>
    <w:rsid w:val="001D4B71"/>
    <w:rsid w:val="001D4E7E"/>
    <w:rsid w:val="001D4EC2"/>
    <w:rsid w:val="001D5097"/>
    <w:rsid w:val="001D67E4"/>
    <w:rsid w:val="001D706C"/>
    <w:rsid w:val="001E1262"/>
    <w:rsid w:val="001E656F"/>
    <w:rsid w:val="001E7571"/>
    <w:rsid w:val="001E792D"/>
    <w:rsid w:val="001F2599"/>
    <w:rsid w:val="001F321C"/>
    <w:rsid w:val="001F37DA"/>
    <w:rsid w:val="001F48BB"/>
    <w:rsid w:val="001F5652"/>
    <w:rsid w:val="001F7782"/>
    <w:rsid w:val="00201515"/>
    <w:rsid w:val="00201627"/>
    <w:rsid w:val="00202D93"/>
    <w:rsid w:val="00204D24"/>
    <w:rsid w:val="00205E8F"/>
    <w:rsid w:val="00210278"/>
    <w:rsid w:val="002145A1"/>
    <w:rsid w:val="0021468F"/>
    <w:rsid w:val="0021478B"/>
    <w:rsid w:val="00217AB2"/>
    <w:rsid w:val="00220A01"/>
    <w:rsid w:val="00222F9A"/>
    <w:rsid w:val="0022310B"/>
    <w:rsid w:val="00224303"/>
    <w:rsid w:val="002246D3"/>
    <w:rsid w:val="0022531B"/>
    <w:rsid w:val="00225791"/>
    <w:rsid w:val="00230FD5"/>
    <w:rsid w:val="002359FB"/>
    <w:rsid w:val="00235BE2"/>
    <w:rsid w:val="00236168"/>
    <w:rsid w:val="0023772A"/>
    <w:rsid w:val="00240B07"/>
    <w:rsid w:val="00240EDC"/>
    <w:rsid w:val="00242049"/>
    <w:rsid w:val="00242825"/>
    <w:rsid w:val="00242F13"/>
    <w:rsid w:val="00245BEC"/>
    <w:rsid w:val="00251707"/>
    <w:rsid w:val="002520D2"/>
    <w:rsid w:val="00253C87"/>
    <w:rsid w:val="00254126"/>
    <w:rsid w:val="00254D7B"/>
    <w:rsid w:val="00260974"/>
    <w:rsid w:val="00265E8B"/>
    <w:rsid w:val="00267EA1"/>
    <w:rsid w:val="00272942"/>
    <w:rsid w:val="00274CE2"/>
    <w:rsid w:val="0028043E"/>
    <w:rsid w:val="00280965"/>
    <w:rsid w:val="00281B6F"/>
    <w:rsid w:val="00282B33"/>
    <w:rsid w:val="00284897"/>
    <w:rsid w:val="00284F4D"/>
    <w:rsid w:val="00286536"/>
    <w:rsid w:val="002870E8"/>
    <w:rsid w:val="00294985"/>
    <w:rsid w:val="0029597A"/>
    <w:rsid w:val="002A0081"/>
    <w:rsid w:val="002A0B3B"/>
    <w:rsid w:val="002A1414"/>
    <w:rsid w:val="002A25DA"/>
    <w:rsid w:val="002A287E"/>
    <w:rsid w:val="002A56C8"/>
    <w:rsid w:val="002A587E"/>
    <w:rsid w:val="002B04F9"/>
    <w:rsid w:val="002B07A3"/>
    <w:rsid w:val="002B3EA8"/>
    <w:rsid w:val="002B6124"/>
    <w:rsid w:val="002B77CB"/>
    <w:rsid w:val="002C66EE"/>
    <w:rsid w:val="002D4722"/>
    <w:rsid w:val="002E3C61"/>
    <w:rsid w:val="002E3E39"/>
    <w:rsid w:val="002E52E8"/>
    <w:rsid w:val="002E71B0"/>
    <w:rsid w:val="002E7883"/>
    <w:rsid w:val="002F0D33"/>
    <w:rsid w:val="002F1683"/>
    <w:rsid w:val="002F45DE"/>
    <w:rsid w:val="002F5ECC"/>
    <w:rsid w:val="002F7444"/>
    <w:rsid w:val="0030047B"/>
    <w:rsid w:val="00301C0A"/>
    <w:rsid w:val="00302C64"/>
    <w:rsid w:val="00306B17"/>
    <w:rsid w:val="0031054B"/>
    <w:rsid w:val="00313D89"/>
    <w:rsid w:val="00315938"/>
    <w:rsid w:val="00322BF5"/>
    <w:rsid w:val="0032325F"/>
    <w:rsid w:val="0032402F"/>
    <w:rsid w:val="00327D37"/>
    <w:rsid w:val="003307A9"/>
    <w:rsid w:val="003311D7"/>
    <w:rsid w:val="00331325"/>
    <w:rsid w:val="00331331"/>
    <w:rsid w:val="00331639"/>
    <w:rsid w:val="003323A2"/>
    <w:rsid w:val="00333657"/>
    <w:rsid w:val="00335EE1"/>
    <w:rsid w:val="0033688F"/>
    <w:rsid w:val="00337B23"/>
    <w:rsid w:val="00342EC4"/>
    <w:rsid w:val="00344ED4"/>
    <w:rsid w:val="0034594B"/>
    <w:rsid w:val="003460E8"/>
    <w:rsid w:val="00347383"/>
    <w:rsid w:val="0034750C"/>
    <w:rsid w:val="003477E1"/>
    <w:rsid w:val="00350837"/>
    <w:rsid w:val="0035087F"/>
    <w:rsid w:val="0035104B"/>
    <w:rsid w:val="00353E09"/>
    <w:rsid w:val="0035530D"/>
    <w:rsid w:val="00355B41"/>
    <w:rsid w:val="003611F3"/>
    <w:rsid w:val="0036121B"/>
    <w:rsid w:val="00363417"/>
    <w:rsid w:val="00365B30"/>
    <w:rsid w:val="003736E0"/>
    <w:rsid w:val="00373FF3"/>
    <w:rsid w:val="00375288"/>
    <w:rsid w:val="00376F9E"/>
    <w:rsid w:val="0038220F"/>
    <w:rsid w:val="00384181"/>
    <w:rsid w:val="00386EBF"/>
    <w:rsid w:val="00391DCE"/>
    <w:rsid w:val="0039329B"/>
    <w:rsid w:val="003A1120"/>
    <w:rsid w:val="003A362F"/>
    <w:rsid w:val="003A3FBF"/>
    <w:rsid w:val="003A7D08"/>
    <w:rsid w:val="003B3A8D"/>
    <w:rsid w:val="003B4A1F"/>
    <w:rsid w:val="003B5528"/>
    <w:rsid w:val="003B68AE"/>
    <w:rsid w:val="003C20B7"/>
    <w:rsid w:val="003C24D5"/>
    <w:rsid w:val="003C3294"/>
    <w:rsid w:val="003C3F07"/>
    <w:rsid w:val="003C4003"/>
    <w:rsid w:val="003C649E"/>
    <w:rsid w:val="003C7343"/>
    <w:rsid w:val="003C7839"/>
    <w:rsid w:val="003D07A9"/>
    <w:rsid w:val="003D0ECC"/>
    <w:rsid w:val="003D1464"/>
    <w:rsid w:val="003D3197"/>
    <w:rsid w:val="003D4AD3"/>
    <w:rsid w:val="003D5671"/>
    <w:rsid w:val="003E0812"/>
    <w:rsid w:val="003E1089"/>
    <w:rsid w:val="003E4746"/>
    <w:rsid w:val="003E5908"/>
    <w:rsid w:val="003E6087"/>
    <w:rsid w:val="003E73D8"/>
    <w:rsid w:val="0040136A"/>
    <w:rsid w:val="004017F9"/>
    <w:rsid w:val="0040352D"/>
    <w:rsid w:val="004045D4"/>
    <w:rsid w:val="004059AF"/>
    <w:rsid w:val="0040603D"/>
    <w:rsid w:val="0040606E"/>
    <w:rsid w:val="00407841"/>
    <w:rsid w:val="00410F67"/>
    <w:rsid w:val="00410F98"/>
    <w:rsid w:val="004113D2"/>
    <w:rsid w:val="004122A4"/>
    <w:rsid w:val="004137F4"/>
    <w:rsid w:val="00415A8D"/>
    <w:rsid w:val="0042316F"/>
    <w:rsid w:val="00427D3E"/>
    <w:rsid w:val="00432F47"/>
    <w:rsid w:val="00433A32"/>
    <w:rsid w:val="00434A50"/>
    <w:rsid w:val="004351AA"/>
    <w:rsid w:val="00442722"/>
    <w:rsid w:val="00446642"/>
    <w:rsid w:val="00446918"/>
    <w:rsid w:val="00447053"/>
    <w:rsid w:val="00447DED"/>
    <w:rsid w:val="00450BA1"/>
    <w:rsid w:val="00450D96"/>
    <w:rsid w:val="004567B5"/>
    <w:rsid w:val="00457547"/>
    <w:rsid w:val="004611E1"/>
    <w:rsid w:val="004614B4"/>
    <w:rsid w:val="004631D8"/>
    <w:rsid w:val="0046389B"/>
    <w:rsid w:val="00463CF2"/>
    <w:rsid w:val="00467240"/>
    <w:rsid w:val="0047064E"/>
    <w:rsid w:val="00472AF0"/>
    <w:rsid w:val="0047407C"/>
    <w:rsid w:val="004743B5"/>
    <w:rsid w:val="0047661A"/>
    <w:rsid w:val="0047672F"/>
    <w:rsid w:val="00482E51"/>
    <w:rsid w:val="004839A1"/>
    <w:rsid w:val="00485521"/>
    <w:rsid w:val="004900F8"/>
    <w:rsid w:val="00490E8F"/>
    <w:rsid w:val="00491647"/>
    <w:rsid w:val="0049182B"/>
    <w:rsid w:val="00491AA9"/>
    <w:rsid w:val="00492E79"/>
    <w:rsid w:val="00493DF4"/>
    <w:rsid w:val="004965AF"/>
    <w:rsid w:val="00496E8C"/>
    <w:rsid w:val="004A62CD"/>
    <w:rsid w:val="004A6B33"/>
    <w:rsid w:val="004A7D8C"/>
    <w:rsid w:val="004B2266"/>
    <w:rsid w:val="004B34D8"/>
    <w:rsid w:val="004B52CE"/>
    <w:rsid w:val="004B7399"/>
    <w:rsid w:val="004C0360"/>
    <w:rsid w:val="004C1717"/>
    <w:rsid w:val="004C1AA3"/>
    <w:rsid w:val="004C1DC5"/>
    <w:rsid w:val="004C31C9"/>
    <w:rsid w:val="004C33B0"/>
    <w:rsid w:val="004C4A8B"/>
    <w:rsid w:val="004C50BF"/>
    <w:rsid w:val="004D073A"/>
    <w:rsid w:val="004D1191"/>
    <w:rsid w:val="004D33F6"/>
    <w:rsid w:val="004D499D"/>
    <w:rsid w:val="004E1BA2"/>
    <w:rsid w:val="004E3CC7"/>
    <w:rsid w:val="004E73B5"/>
    <w:rsid w:val="004F131F"/>
    <w:rsid w:val="004F3A01"/>
    <w:rsid w:val="004F4B2E"/>
    <w:rsid w:val="004F6AA9"/>
    <w:rsid w:val="004F7983"/>
    <w:rsid w:val="005038D7"/>
    <w:rsid w:val="00503E09"/>
    <w:rsid w:val="0050481E"/>
    <w:rsid w:val="00506A5F"/>
    <w:rsid w:val="0050758D"/>
    <w:rsid w:val="00511625"/>
    <w:rsid w:val="005158D1"/>
    <w:rsid w:val="00521083"/>
    <w:rsid w:val="00525304"/>
    <w:rsid w:val="00525FD3"/>
    <w:rsid w:val="00527D11"/>
    <w:rsid w:val="00531231"/>
    <w:rsid w:val="00532E54"/>
    <w:rsid w:val="0053397F"/>
    <w:rsid w:val="00533BD9"/>
    <w:rsid w:val="00536DD0"/>
    <w:rsid w:val="00537BE9"/>
    <w:rsid w:val="00537DF5"/>
    <w:rsid w:val="005423A1"/>
    <w:rsid w:val="00544071"/>
    <w:rsid w:val="005441BF"/>
    <w:rsid w:val="00544C9A"/>
    <w:rsid w:val="00545AC2"/>
    <w:rsid w:val="005467AF"/>
    <w:rsid w:val="0054770F"/>
    <w:rsid w:val="00554A0E"/>
    <w:rsid w:val="00554D4F"/>
    <w:rsid w:val="00556CC7"/>
    <w:rsid w:val="00557E9D"/>
    <w:rsid w:val="005656E2"/>
    <w:rsid w:val="00570254"/>
    <w:rsid w:val="005725D1"/>
    <w:rsid w:val="00572BFF"/>
    <w:rsid w:val="00573E41"/>
    <w:rsid w:val="005744DF"/>
    <w:rsid w:val="005752CB"/>
    <w:rsid w:val="00577B5D"/>
    <w:rsid w:val="00580912"/>
    <w:rsid w:val="00582EAE"/>
    <w:rsid w:val="005840E6"/>
    <w:rsid w:val="00584812"/>
    <w:rsid w:val="00590418"/>
    <w:rsid w:val="00594C1E"/>
    <w:rsid w:val="00594D96"/>
    <w:rsid w:val="0059740E"/>
    <w:rsid w:val="005A01A7"/>
    <w:rsid w:val="005A077D"/>
    <w:rsid w:val="005A32B7"/>
    <w:rsid w:val="005A4E4B"/>
    <w:rsid w:val="005A51E8"/>
    <w:rsid w:val="005A5E8B"/>
    <w:rsid w:val="005B2F40"/>
    <w:rsid w:val="005B38B7"/>
    <w:rsid w:val="005B50F7"/>
    <w:rsid w:val="005C0BA6"/>
    <w:rsid w:val="005C2724"/>
    <w:rsid w:val="005C3DCA"/>
    <w:rsid w:val="005C7279"/>
    <w:rsid w:val="005D0CB1"/>
    <w:rsid w:val="005D0CC4"/>
    <w:rsid w:val="005D2A92"/>
    <w:rsid w:val="005D2AD6"/>
    <w:rsid w:val="005D3548"/>
    <w:rsid w:val="005D3615"/>
    <w:rsid w:val="005E01BD"/>
    <w:rsid w:val="005E2846"/>
    <w:rsid w:val="005E2FFC"/>
    <w:rsid w:val="005E6936"/>
    <w:rsid w:val="005F0D21"/>
    <w:rsid w:val="005F0F57"/>
    <w:rsid w:val="005F2AA9"/>
    <w:rsid w:val="005F4C89"/>
    <w:rsid w:val="005F7E19"/>
    <w:rsid w:val="006000E3"/>
    <w:rsid w:val="00604C70"/>
    <w:rsid w:val="00605D4E"/>
    <w:rsid w:val="00610175"/>
    <w:rsid w:val="006107D2"/>
    <w:rsid w:val="006163DE"/>
    <w:rsid w:val="00620754"/>
    <w:rsid w:val="00622D14"/>
    <w:rsid w:val="00623A0B"/>
    <w:rsid w:val="0062553A"/>
    <w:rsid w:val="006300A4"/>
    <w:rsid w:val="00630676"/>
    <w:rsid w:val="00632534"/>
    <w:rsid w:val="0063358F"/>
    <w:rsid w:val="006378F6"/>
    <w:rsid w:val="00641EA0"/>
    <w:rsid w:val="006420AD"/>
    <w:rsid w:val="00645809"/>
    <w:rsid w:val="00645C59"/>
    <w:rsid w:val="00646D35"/>
    <w:rsid w:val="00651DA3"/>
    <w:rsid w:val="00654EB2"/>
    <w:rsid w:val="00655756"/>
    <w:rsid w:val="00656CFA"/>
    <w:rsid w:val="0065791B"/>
    <w:rsid w:val="00657A3A"/>
    <w:rsid w:val="00657C64"/>
    <w:rsid w:val="00657DC7"/>
    <w:rsid w:val="006604ED"/>
    <w:rsid w:val="00660BC9"/>
    <w:rsid w:val="006611D4"/>
    <w:rsid w:val="00663E35"/>
    <w:rsid w:val="006650ED"/>
    <w:rsid w:val="006664AD"/>
    <w:rsid w:val="00666BAD"/>
    <w:rsid w:val="0067069F"/>
    <w:rsid w:val="00670811"/>
    <w:rsid w:val="00670F4E"/>
    <w:rsid w:val="00671196"/>
    <w:rsid w:val="006753CB"/>
    <w:rsid w:val="0067626C"/>
    <w:rsid w:val="00680A37"/>
    <w:rsid w:val="006811F5"/>
    <w:rsid w:val="00681BC9"/>
    <w:rsid w:val="00682674"/>
    <w:rsid w:val="006830A8"/>
    <w:rsid w:val="006840F8"/>
    <w:rsid w:val="00684473"/>
    <w:rsid w:val="0068591C"/>
    <w:rsid w:val="00687BF1"/>
    <w:rsid w:val="0069013A"/>
    <w:rsid w:val="0069141A"/>
    <w:rsid w:val="0069162D"/>
    <w:rsid w:val="00691FA7"/>
    <w:rsid w:val="00693021"/>
    <w:rsid w:val="0069308B"/>
    <w:rsid w:val="00695647"/>
    <w:rsid w:val="006962C7"/>
    <w:rsid w:val="006969F1"/>
    <w:rsid w:val="006A174D"/>
    <w:rsid w:val="006A18E2"/>
    <w:rsid w:val="006A22B8"/>
    <w:rsid w:val="006A2745"/>
    <w:rsid w:val="006A6B6E"/>
    <w:rsid w:val="006B21E1"/>
    <w:rsid w:val="006B2419"/>
    <w:rsid w:val="006B32AB"/>
    <w:rsid w:val="006B43E4"/>
    <w:rsid w:val="006C0B7C"/>
    <w:rsid w:val="006C0E47"/>
    <w:rsid w:val="006C3AB2"/>
    <w:rsid w:val="006C4419"/>
    <w:rsid w:val="006C448D"/>
    <w:rsid w:val="006C63D0"/>
    <w:rsid w:val="006D015E"/>
    <w:rsid w:val="006D0E2E"/>
    <w:rsid w:val="006D217B"/>
    <w:rsid w:val="006D2D93"/>
    <w:rsid w:val="006D2EF7"/>
    <w:rsid w:val="006D504D"/>
    <w:rsid w:val="006E4411"/>
    <w:rsid w:val="006E4832"/>
    <w:rsid w:val="006E4EA7"/>
    <w:rsid w:val="006E554C"/>
    <w:rsid w:val="006E58AC"/>
    <w:rsid w:val="006E6A2C"/>
    <w:rsid w:val="006F3A65"/>
    <w:rsid w:val="006F4517"/>
    <w:rsid w:val="006F710C"/>
    <w:rsid w:val="006F7A62"/>
    <w:rsid w:val="006F7B01"/>
    <w:rsid w:val="0070013B"/>
    <w:rsid w:val="007005B6"/>
    <w:rsid w:val="007013DE"/>
    <w:rsid w:val="0070156F"/>
    <w:rsid w:val="00701AC6"/>
    <w:rsid w:val="00701C7D"/>
    <w:rsid w:val="007057A2"/>
    <w:rsid w:val="007065BC"/>
    <w:rsid w:val="00706F4C"/>
    <w:rsid w:val="00707CA8"/>
    <w:rsid w:val="0071011F"/>
    <w:rsid w:val="007101BE"/>
    <w:rsid w:val="007107FD"/>
    <w:rsid w:val="00710D67"/>
    <w:rsid w:val="00711B1B"/>
    <w:rsid w:val="00711FF1"/>
    <w:rsid w:val="0071361E"/>
    <w:rsid w:val="0071381F"/>
    <w:rsid w:val="00714A48"/>
    <w:rsid w:val="00716C7F"/>
    <w:rsid w:val="00716F56"/>
    <w:rsid w:val="00724B6D"/>
    <w:rsid w:val="007257F3"/>
    <w:rsid w:val="007263F6"/>
    <w:rsid w:val="00726435"/>
    <w:rsid w:val="0072788C"/>
    <w:rsid w:val="00727B23"/>
    <w:rsid w:val="007326E5"/>
    <w:rsid w:val="007335D1"/>
    <w:rsid w:val="007357A7"/>
    <w:rsid w:val="00741CDE"/>
    <w:rsid w:val="0074285E"/>
    <w:rsid w:val="00742E2E"/>
    <w:rsid w:val="00743645"/>
    <w:rsid w:val="00745678"/>
    <w:rsid w:val="00745922"/>
    <w:rsid w:val="007464E4"/>
    <w:rsid w:val="00747556"/>
    <w:rsid w:val="00751F3B"/>
    <w:rsid w:val="007528D5"/>
    <w:rsid w:val="007532FD"/>
    <w:rsid w:val="007548D9"/>
    <w:rsid w:val="00757CCB"/>
    <w:rsid w:val="00760A28"/>
    <w:rsid w:val="00762283"/>
    <w:rsid w:val="0076296D"/>
    <w:rsid w:val="00763A2C"/>
    <w:rsid w:val="007647A7"/>
    <w:rsid w:val="007653AC"/>
    <w:rsid w:val="00765DA1"/>
    <w:rsid w:val="00767CFD"/>
    <w:rsid w:val="007739CB"/>
    <w:rsid w:val="00775160"/>
    <w:rsid w:val="007754FC"/>
    <w:rsid w:val="007768BF"/>
    <w:rsid w:val="00776C00"/>
    <w:rsid w:val="00776E7D"/>
    <w:rsid w:val="0077734C"/>
    <w:rsid w:val="007817A6"/>
    <w:rsid w:val="0078208A"/>
    <w:rsid w:val="007830C8"/>
    <w:rsid w:val="00784644"/>
    <w:rsid w:val="0078703E"/>
    <w:rsid w:val="0079377D"/>
    <w:rsid w:val="00793963"/>
    <w:rsid w:val="00794FCA"/>
    <w:rsid w:val="00795C4B"/>
    <w:rsid w:val="00797A01"/>
    <w:rsid w:val="007A2805"/>
    <w:rsid w:val="007B069F"/>
    <w:rsid w:val="007B1838"/>
    <w:rsid w:val="007B1F49"/>
    <w:rsid w:val="007B35C0"/>
    <w:rsid w:val="007B372E"/>
    <w:rsid w:val="007B5393"/>
    <w:rsid w:val="007B5C45"/>
    <w:rsid w:val="007B6EBF"/>
    <w:rsid w:val="007C7566"/>
    <w:rsid w:val="007D39FF"/>
    <w:rsid w:val="007D79F2"/>
    <w:rsid w:val="007E0F29"/>
    <w:rsid w:val="007E134A"/>
    <w:rsid w:val="007E1E5F"/>
    <w:rsid w:val="007E555D"/>
    <w:rsid w:val="007F1D3E"/>
    <w:rsid w:val="007F274C"/>
    <w:rsid w:val="007F55AC"/>
    <w:rsid w:val="007F591B"/>
    <w:rsid w:val="008064C2"/>
    <w:rsid w:val="008071CB"/>
    <w:rsid w:val="00813A0C"/>
    <w:rsid w:val="008206EA"/>
    <w:rsid w:val="008210DD"/>
    <w:rsid w:val="00821972"/>
    <w:rsid w:val="00822272"/>
    <w:rsid w:val="00825A04"/>
    <w:rsid w:val="008274EC"/>
    <w:rsid w:val="00830208"/>
    <w:rsid w:val="00831849"/>
    <w:rsid w:val="00831F06"/>
    <w:rsid w:val="008337AB"/>
    <w:rsid w:val="00834D67"/>
    <w:rsid w:val="0083666F"/>
    <w:rsid w:val="0083786D"/>
    <w:rsid w:val="00840041"/>
    <w:rsid w:val="00840DE0"/>
    <w:rsid w:val="00840FDC"/>
    <w:rsid w:val="008433B6"/>
    <w:rsid w:val="00847044"/>
    <w:rsid w:val="008517B8"/>
    <w:rsid w:val="00860D4B"/>
    <w:rsid w:val="00861F05"/>
    <w:rsid w:val="0086339E"/>
    <w:rsid w:val="00863FAF"/>
    <w:rsid w:val="00863FCA"/>
    <w:rsid w:val="00864193"/>
    <w:rsid w:val="0086655D"/>
    <w:rsid w:val="00870D73"/>
    <w:rsid w:val="00870D7E"/>
    <w:rsid w:val="008742A7"/>
    <w:rsid w:val="00875472"/>
    <w:rsid w:val="00881940"/>
    <w:rsid w:val="00882843"/>
    <w:rsid w:val="008832F5"/>
    <w:rsid w:val="00883FE5"/>
    <w:rsid w:val="00884406"/>
    <w:rsid w:val="00884994"/>
    <w:rsid w:val="00887AB5"/>
    <w:rsid w:val="00890919"/>
    <w:rsid w:val="008909D0"/>
    <w:rsid w:val="00890C75"/>
    <w:rsid w:val="0089169B"/>
    <w:rsid w:val="00891A4F"/>
    <w:rsid w:val="00894D86"/>
    <w:rsid w:val="00896ED5"/>
    <w:rsid w:val="00897741"/>
    <w:rsid w:val="008A2D2D"/>
    <w:rsid w:val="008A4C16"/>
    <w:rsid w:val="008A5A5B"/>
    <w:rsid w:val="008A6916"/>
    <w:rsid w:val="008A6938"/>
    <w:rsid w:val="008A711E"/>
    <w:rsid w:val="008B16B9"/>
    <w:rsid w:val="008B19E0"/>
    <w:rsid w:val="008B1F23"/>
    <w:rsid w:val="008B20FE"/>
    <w:rsid w:val="008B5211"/>
    <w:rsid w:val="008B6A10"/>
    <w:rsid w:val="008C0F46"/>
    <w:rsid w:val="008C3132"/>
    <w:rsid w:val="008C3F9F"/>
    <w:rsid w:val="008C452B"/>
    <w:rsid w:val="008C4BCE"/>
    <w:rsid w:val="008C7D0F"/>
    <w:rsid w:val="008D06EE"/>
    <w:rsid w:val="008D1D93"/>
    <w:rsid w:val="008D2AAF"/>
    <w:rsid w:val="008D366F"/>
    <w:rsid w:val="008D49EB"/>
    <w:rsid w:val="008D50D1"/>
    <w:rsid w:val="008E0855"/>
    <w:rsid w:val="008E160A"/>
    <w:rsid w:val="008E2341"/>
    <w:rsid w:val="008E33A4"/>
    <w:rsid w:val="008F01AB"/>
    <w:rsid w:val="008F502C"/>
    <w:rsid w:val="008F5594"/>
    <w:rsid w:val="008F7570"/>
    <w:rsid w:val="00900EEE"/>
    <w:rsid w:val="009108B4"/>
    <w:rsid w:val="00912B88"/>
    <w:rsid w:val="009155F7"/>
    <w:rsid w:val="0092371D"/>
    <w:rsid w:val="009245DE"/>
    <w:rsid w:val="00924AD0"/>
    <w:rsid w:val="0092543C"/>
    <w:rsid w:val="00925D07"/>
    <w:rsid w:val="0092768E"/>
    <w:rsid w:val="00927B93"/>
    <w:rsid w:val="009313F9"/>
    <w:rsid w:val="00931A76"/>
    <w:rsid w:val="00934C46"/>
    <w:rsid w:val="00936941"/>
    <w:rsid w:val="00940986"/>
    <w:rsid w:val="009436B7"/>
    <w:rsid w:val="009452FE"/>
    <w:rsid w:val="00945587"/>
    <w:rsid w:val="0094742E"/>
    <w:rsid w:val="00947805"/>
    <w:rsid w:val="0095115A"/>
    <w:rsid w:val="009540CA"/>
    <w:rsid w:val="009540D8"/>
    <w:rsid w:val="00954BAF"/>
    <w:rsid w:val="0095615E"/>
    <w:rsid w:val="00963299"/>
    <w:rsid w:val="00963F43"/>
    <w:rsid w:val="0096458C"/>
    <w:rsid w:val="00965023"/>
    <w:rsid w:val="009653B1"/>
    <w:rsid w:val="0096614E"/>
    <w:rsid w:val="0096672F"/>
    <w:rsid w:val="00972C05"/>
    <w:rsid w:val="00973895"/>
    <w:rsid w:val="00973D6C"/>
    <w:rsid w:val="0097425A"/>
    <w:rsid w:val="00974EF4"/>
    <w:rsid w:val="00980C63"/>
    <w:rsid w:val="009834F4"/>
    <w:rsid w:val="009835A7"/>
    <w:rsid w:val="00984042"/>
    <w:rsid w:val="00984C44"/>
    <w:rsid w:val="009851BB"/>
    <w:rsid w:val="00986548"/>
    <w:rsid w:val="00990022"/>
    <w:rsid w:val="009906E0"/>
    <w:rsid w:val="00992ED0"/>
    <w:rsid w:val="009949B9"/>
    <w:rsid w:val="009971BC"/>
    <w:rsid w:val="009A3ACA"/>
    <w:rsid w:val="009A57DF"/>
    <w:rsid w:val="009A6CD9"/>
    <w:rsid w:val="009B56BB"/>
    <w:rsid w:val="009B649D"/>
    <w:rsid w:val="009C314A"/>
    <w:rsid w:val="009C33A9"/>
    <w:rsid w:val="009D151D"/>
    <w:rsid w:val="009D38C4"/>
    <w:rsid w:val="009D444D"/>
    <w:rsid w:val="009D6973"/>
    <w:rsid w:val="009E0023"/>
    <w:rsid w:val="009E08AC"/>
    <w:rsid w:val="009E0B15"/>
    <w:rsid w:val="009E0C0C"/>
    <w:rsid w:val="009F1B85"/>
    <w:rsid w:val="009F3051"/>
    <w:rsid w:val="009F69A5"/>
    <w:rsid w:val="00A04EB6"/>
    <w:rsid w:val="00A07D69"/>
    <w:rsid w:val="00A1130B"/>
    <w:rsid w:val="00A13193"/>
    <w:rsid w:val="00A14ED6"/>
    <w:rsid w:val="00A157AF"/>
    <w:rsid w:val="00A17586"/>
    <w:rsid w:val="00A17685"/>
    <w:rsid w:val="00A23492"/>
    <w:rsid w:val="00A279F1"/>
    <w:rsid w:val="00A27CAA"/>
    <w:rsid w:val="00A31D9F"/>
    <w:rsid w:val="00A32BA7"/>
    <w:rsid w:val="00A41028"/>
    <w:rsid w:val="00A43CA7"/>
    <w:rsid w:val="00A445BD"/>
    <w:rsid w:val="00A44E95"/>
    <w:rsid w:val="00A47BBF"/>
    <w:rsid w:val="00A47E88"/>
    <w:rsid w:val="00A50A0D"/>
    <w:rsid w:val="00A51E4E"/>
    <w:rsid w:val="00A52B49"/>
    <w:rsid w:val="00A52B8A"/>
    <w:rsid w:val="00A53630"/>
    <w:rsid w:val="00A54A2D"/>
    <w:rsid w:val="00A60DD4"/>
    <w:rsid w:val="00A628C4"/>
    <w:rsid w:val="00A62AF2"/>
    <w:rsid w:val="00A632D2"/>
    <w:rsid w:val="00A65687"/>
    <w:rsid w:val="00A66BC7"/>
    <w:rsid w:val="00A722FD"/>
    <w:rsid w:val="00A73081"/>
    <w:rsid w:val="00A757CD"/>
    <w:rsid w:val="00A77E5A"/>
    <w:rsid w:val="00A80E86"/>
    <w:rsid w:val="00A815BE"/>
    <w:rsid w:val="00A81EB4"/>
    <w:rsid w:val="00A8259A"/>
    <w:rsid w:val="00A82C76"/>
    <w:rsid w:val="00A83AF9"/>
    <w:rsid w:val="00A84516"/>
    <w:rsid w:val="00A85112"/>
    <w:rsid w:val="00A91343"/>
    <w:rsid w:val="00A93E1A"/>
    <w:rsid w:val="00A94F11"/>
    <w:rsid w:val="00AA02D0"/>
    <w:rsid w:val="00AA049D"/>
    <w:rsid w:val="00AA2189"/>
    <w:rsid w:val="00AA2485"/>
    <w:rsid w:val="00AA25FC"/>
    <w:rsid w:val="00AA3C6E"/>
    <w:rsid w:val="00AA3E13"/>
    <w:rsid w:val="00AA5461"/>
    <w:rsid w:val="00AB0FC7"/>
    <w:rsid w:val="00AB225C"/>
    <w:rsid w:val="00AB3956"/>
    <w:rsid w:val="00AB4FE0"/>
    <w:rsid w:val="00AB5A3C"/>
    <w:rsid w:val="00AB5B8C"/>
    <w:rsid w:val="00AC224C"/>
    <w:rsid w:val="00AC306F"/>
    <w:rsid w:val="00AC44B5"/>
    <w:rsid w:val="00AD0D13"/>
    <w:rsid w:val="00AD4714"/>
    <w:rsid w:val="00AD5D39"/>
    <w:rsid w:val="00AD60B0"/>
    <w:rsid w:val="00AE0B0D"/>
    <w:rsid w:val="00AE15CC"/>
    <w:rsid w:val="00AE5214"/>
    <w:rsid w:val="00AE586B"/>
    <w:rsid w:val="00AE59E9"/>
    <w:rsid w:val="00AE6288"/>
    <w:rsid w:val="00AF2B17"/>
    <w:rsid w:val="00AF2C5B"/>
    <w:rsid w:val="00AF4728"/>
    <w:rsid w:val="00AF5815"/>
    <w:rsid w:val="00B011C5"/>
    <w:rsid w:val="00B02014"/>
    <w:rsid w:val="00B02FE1"/>
    <w:rsid w:val="00B04287"/>
    <w:rsid w:val="00B05DB2"/>
    <w:rsid w:val="00B068ED"/>
    <w:rsid w:val="00B11738"/>
    <w:rsid w:val="00B11840"/>
    <w:rsid w:val="00B1263A"/>
    <w:rsid w:val="00B14588"/>
    <w:rsid w:val="00B17926"/>
    <w:rsid w:val="00B17D02"/>
    <w:rsid w:val="00B21BEC"/>
    <w:rsid w:val="00B2249B"/>
    <w:rsid w:val="00B22915"/>
    <w:rsid w:val="00B236C5"/>
    <w:rsid w:val="00B24CAF"/>
    <w:rsid w:val="00B333EC"/>
    <w:rsid w:val="00B3365A"/>
    <w:rsid w:val="00B36A28"/>
    <w:rsid w:val="00B3782E"/>
    <w:rsid w:val="00B41A32"/>
    <w:rsid w:val="00B44077"/>
    <w:rsid w:val="00B445E7"/>
    <w:rsid w:val="00B46063"/>
    <w:rsid w:val="00B46EB8"/>
    <w:rsid w:val="00B47A5F"/>
    <w:rsid w:val="00B522CC"/>
    <w:rsid w:val="00B5328F"/>
    <w:rsid w:val="00B54F54"/>
    <w:rsid w:val="00B5752F"/>
    <w:rsid w:val="00B615F9"/>
    <w:rsid w:val="00B65DA2"/>
    <w:rsid w:val="00B66F61"/>
    <w:rsid w:val="00B7280F"/>
    <w:rsid w:val="00B81C35"/>
    <w:rsid w:val="00B84678"/>
    <w:rsid w:val="00B90BFC"/>
    <w:rsid w:val="00B934FE"/>
    <w:rsid w:val="00B93F02"/>
    <w:rsid w:val="00B95D22"/>
    <w:rsid w:val="00BA106B"/>
    <w:rsid w:val="00BA51D1"/>
    <w:rsid w:val="00BA54C3"/>
    <w:rsid w:val="00BA589F"/>
    <w:rsid w:val="00BA5DC1"/>
    <w:rsid w:val="00BB052B"/>
    <w:rsid w:val="00BB17DA"/>
    <w:rsid w:val="00BB1A1F"/>
    <w:rsid w:val="00BB4D50"/>
    <w:rsid w:val="00BB59E1"/>
    <w:rsid w:val="00BB7187"/>
    <w:rsid w:val="00BC3B59"/>
    <w:rsid w:val="00BC5BBF"/>
    <w:rsid w:val="00BC6338"/>
    <w:rsid w:val="00BC6B9A"/>
    <w:rsid w:val="00BC6FD8"/>
    <w:rsid w:val="00BD0CD9"/>
    <w:rsid w:val="00BD37FA"/>
    <w:rsid w:val="00BD38D9"/>
    <w:rsid w:val="00BD416A"/>
    <w:rsid w:val="00BD435F"/>
    <w:rsid w:val="00BE1FD4"/>
    <w:rsid w:val="00BE60EC"/>
    <w:rsid w:val="00BE77C6"/>
    <w:rsid w:val="00BE78CB"/>
    <w:rsid w:val="00BF1F70"/>
    <w:rsid w:val="00BF29F1"/>
    <w:rsid w:val="00BF6B57"/>
    <w:rsid w:val="00C0109E"/>
    <w:rsid w:val="00C02A21"/>
    <w:rsid w:val="00C04970"/>
    <w:rsid w:val="00C11A0E"/>
    <w:rsid w:val="00C11B9C"/>
    <w:rsid w:val="00C11FA3"/>
    <w:rsid w:val="00C13526"/>
    <w:rsid w:val="00C141A5"/>
    <w:rsid w:val="00C17925"/>
    <w:rsid w:val="00C22C4D"/>
    <w:rsid w:val="00C239E5"/>
    <w:rsid w:val="00C246D8"/>
    <w:rsid w:val="00C25A5E"/>
    <w:rsid w:val="00C2725E"/>
    <w:rsid w:val="00C31203"/>
    <w:rsid w:val="00C328CF"/>
    <w:rsid w:val="00C32D85"/>
    <w:rsid w:val="00C3462D"/>
    <w:rsid w:val="00C37A4A"/>
    <w:rsid w:val="00C42ECB"/>
    <w:rsid w:val="00C43B8D"/>
    <w:rsid w:val="00C449AC"/>
    <w:rsid w:val="00C50120"/>
    <w:rsid w:val="00C57D11"/>
    <w:rsid w:val="00C6658B"/>
    <w:rsid w:val="00C70AA0"/>
    <w:rsid w:val="00C71424"/>
    <w:rsid w:val="00C71CF2"/>
    <w:rsid w:val="00C72B97"/>
    <w:rsid w:val="00C80468"/>
    <w:rsid w:val="00C80FB0"/>
    <w:rsid w:val="00C836C8"/>
    <w:rsid w:val="00C84FA3"/>
    <w:rsid w:val="00C85806"/>
    <w:rsid w:val="00C86DF9"/>
    <w:rsid w:val="00C926B9"/>
    <w:rsid w:val="00C92B87"/>
    <w:rsid w:val="00C946C0"/>
    <w:rsid w:val="00CA2030"/>
    <w:rsid w:val="00CA2CFE"/>
    <w:rsid w:val="00CA41CD"/>
    <w:rsid w:val="00CA7EA3"/>
    <w:rsid w:val="00CB087C"/>
    <w:rsid w:val="00CB0F8F"/>
    <w:rsid w:val="00CB5A0F"/>
    <w:rsid w:val="00CB7EB6"/>
    <w:rsid w:val="00CC3420"/>
    <w:rsid w:val="00CC6857"/>
    <w:rsid w:val="00CC7C36"/>
    <w:rsid w:val="00CD2937"/>
    <w:rsid w:val="00CD4D57"/>
    <w:rsid w:val="00CE2BE4"/>
    <w:rsid w:val="00CE7A17"/>
    <w:rsid w:val="00CF03FA"/>
    <w:rsid w:val="00CF041E"/>
    <w:rsid w:val="00CF1F44"/>
    <w:rsid w:val="00CF3114"/>
    <w:rsid w:val="00CF3F34"/>
    <w:rsid w:val="00CF6A4F"/>
    <w:rsid w:val="00CF6DC3"/>
    <w:rsid w:val="00CF7CBA"/>
    <w:rsid w:val="00D0014E"/>
    <w:rsid w:val="00D0647A"/>
    <w:rsid w:val="00D12C07"/>
    <w:rsid w:val="00D16502"/>
    <w:rsid w:val="00D16E10"/>
    <w:rsid w:val="00D170C3"/>
    <w:rsid w:val="00D17CB2"/>
    <w:rsid w:val="00D208D0"/>
    <w:rsid w:val="00D21768"/>
    <w:rsid w:val="00D23BD2"/>
    <w:rsid w:val="00D246DB"/>
    <w:rsid w:val="00D26227"/>
    <w:rsid w:val="00D302B7"/>
    <w:rsid w:val="00D308FE"/>
    <w:rsid w:val="00D30ABA"/>
    <w:rsid w:val="00D31823"/>
    <w:rsid w:val="00D31E85"/>
    <w:rsid w:val="00D35E2C"/>
    <w:rsid w:val="00D40136"/>
    <w:rsid w:val="00D437BD"/>
    <w:rsid w:val="00D43F03"/>
    <w:rsid w:val="00D44169"/>
    <w:rsid w:val="00D457B8"/>
    <w:rsid w:val="00D52F15"/>
    <w:rsid w:val="00D5327B"/>
    <w:rsid w:val="00D558F9"/>
    <w:rsid w:val="00D55DB9"/>
    <w:rsid w:val="00D61FB6"/>
    <w:rsid w:val="00D622BA"/>
    <w:rsid w:val="00D62FB9"/>
    <w:rsid w:val="00D645C1"/>
    <w:rsid w:val="00D652BF"/>
    <w:rsid w:val="00D701AD"/>
    <w:rsid w:val="00D73246"/>
    <w:rsid w:val="00D733AB"/>
    <w:rsid w:val="00D75220"/>
    <w:rsid w:val="00D766DE"/>
    <w:rsid w:val="00D77D6E"/>
    <w:rsid w:val="00D80939"/>
    <w:rsid w:val="00D809C3"/>
    <w:rsid w:val="00D8158F"/>
    <w:rsid w:val="00D83506"/>
    <w:rsid w:val="00D8686B"/>
    <w:rsid w:val="00D8723F"/>
    <w:rsid w:val="00D87687"/>
    <w:rsid w:val="00D905CD"/>
    <w:rsid w:val="00D9106C"/>
    <w:rsid w:val="00D9288A"/>
    <w:rsid w:val="00DA0149"/>
    <w:rsid w:val="00DA0A8A"/>
    <w:rsid w:val="00DA0F47"/>
    <w:rsid w:val="00DA294D"/>
    <w:rsid w:val="00DA4F92"/>
    <w:rsid w:val="00DA5D02"/>
    <w:rsid w:val="00DA6006"/>
    <w:rsid w:val="00DB1817"/>
    <w:rsid w:val="00DB2933"/>
    <w:rsid w:val="00DB309B"/>
    <w:rsid w:val="00DC39BA"/>
    <w:rsid w:val="00DC3CBE"/>
    <w:rsid w:val="00DC68F9"/>
    <w:rsid w:val="00DC6927"/>
    <w:rsid w:val="00DD0CB4"/>
    <w:rsid w:val="00DD1FCE"/>
    <w:rsid w:val="00DD221A"/>
    <w:rsid w:val="00DD568F"/>
    <w:rsid w:val="00DD67DC"/>
    <w:rsid w:val="00DD75AA"/>
    <w:rsid w:val="00DD78DB"/>
    <w:rsid w:val="00DE0601"/>
    <w:rsid w:val="00DE1B5A"/>
    <w:rsid w:val="00DE1EB7"/>
    <w:rsid w:val="00DE48C6"/>
    <w:rsid w:val="00DE5885"/>
    <w:rsid w:val="00DE598F"/>
    <w:rsid w:val="00DE5F20"/>
    <w:rsid w:val="00DF0E10"/>
    <w:rsid w:val="00DF47D7"/>
    <w:rsid w:val="00E04482"/>
    <w:rsid w:val="00E066E0"/>
    <w:rsid w:val="00E0708F"/>
    <w:rsid w:val="00E1370B"/>
    <w:rsid w:val="00E14628"/>
    <w:rsid w:val="00E15DC7"/>
    <w:rsid w:val="00E165A4"/>
    <w:rsid w:val="00E16F7B"/>
    <w:rsid w:val="00E20336"/>
    <w:rsid w:val="00E206E3"/>
    <w:rsid w:val="00E20873"/>
    <w:rsid w:val="00E21A06"/>
    <w:rsid w:val="00E23744"/>
    <w:rsid w:val="00E23F53"/>
    <w:rsid w:val="00E24493"/>
    <w:rsid w:val="00E24F2A"/>
    <w:rsid w:val="00E2708A"/>
    <w:rsid w:val="00E3012D"/>
    <w:rsid w:val="00E31392"/>
    <w:rsid w:val="00E31AB7"/>
    <w:rsid w:val="00E35A0F"/>
    <w:rsid w:val="00E37118"/>
    <w:rsid w:val="00E372A1"/>
    <w:rsid w:val="00E44601"/>
    <w:rsid w:val="00E45503"/>
    <w:rsid w:val="00E468CD"/>
    <w:rsid w:val="00E4782E"/>
    <w:rsid w:val="00E5141E"/>
    <w:rsid w:val="00E51D6B"/>
    <w:rsid w:val="00E51FCC"/>
    <w:rsid w:val="00E521C9"/>
    <w:rsid w:val="00E52EA4"/>
    <w:rsid w:val="00E539D0"/>
    <w:rsid w:val="00E56069"/>
    <w:rsid w:val="00E56246"/>
    <w:rsid w:val="00E57BCA"/>
    <w:rsid w:val="00E60C44"/>
    <w:rsid w:val="00E62119"/>
    <w:rsid w:val="00E6535C"/>
    <w:rsid w:val="00E717AC"/>
    <w:rsid w:val="00E74B8D"/>
    <w:rsid w:val="00E768FD"/>
    <w:rsid w:val="00E772BD"/>
    <w:rsid w:val="00E81D4C"/>
    <w:rsid w:val="00E82C91"/>
    <w:rsid w:val="00E8515E"/>
    <w:rsid w:val="00E869CE"/>
    <w:rsid w:val="00E95B60"/>
    <w:rsid w:val="00E95F7B"/>
    <w:rsid w:val="00E97003"/>
    <w:rsid w:val="00EA0267"/>
    <w:rsid w:val="00EA1803"/>
    <w:rsid w:val="00EA2B88"/>
    <w:rsid w:val="00EA30F2"/>
    <w:rsid w:val="00EA4891"/>
    <w:rsid w:val="00EA6699"/>
    <w:rsid w:val="00EA6AB3"/>
    <w:rsid w:val="00EB05AD"/>
    <w:rsid w:val="00EB0625"/>
    <w:rsid w:val="00EB6DBB"/>
    <w:rsid w:val="00EB71B2"/>
    <w:rsid w:val="00EB7306"/>
    <w:rsid w:val="00EC0603"/>
    <w:rsid w:val="00EC0BE9"/>
    <w:rsid w:val="00EC1F6C"/>
    <w:rsid w:val="00EC21A7"/>
    <w:rsid w:val="00EC2B05"/>
    <w:rsid w:val="00EC5729"/>
    <w:rsid w:val="00EC6991"/>
    <w:rsid w:val="00EC7A17"/>
    <w:rsid w:val="00ED1B52"/>
    <w:rsid w:val="00ED4B6A"/>
    <w:rsid w:val="00ED5055"/>
    <w:rsid w:val="00ED5D9B"/>
    <w:rsid w:val="00EE0C9E"/>
    <w:rsid w:val="00EE1F7F"/>
    <w:rsid w:val="00EE38FB"/>
    <w:rsid w:val="00EE48A0"/>
    <w:rsid w:val="00EF243F"/>
    <w:rsid w:val="00EF355B"/>
    <w:rsid w:val="00EF3CA9"/>
    <w:rsid w:val="00EF5358"/>
    <w:rsid w:val="00EF6B33"/>
    <w:rsid w:val="00EF6CC6"/>
    <w:rsid w:val="00EF738A"/>
    <w:rsid w:val="00EF79AC"/>
    <w:rsid w:val="00F000C4"/>
    <w:rsid w:val="00F00AA0"/>
    <w:rsid w:val="00F0290F"/>
    <w:rsid w:val="00F02E20"/>
    <w:rsid w:val="00F04B89"/>
    <w:rsid w:val="00F112FE"/>
    <w:rsid w:val="00F1467C"/>
    <w:rsid w:val="00F155F4"/>
    <w:rsid w:val="00F15A00"/>
    <w:rsid w:val="00F17FDC"/>
    <w:rsid w:val="00F21187"/>
    <w:rsid w:val="00F213F2"/>
    <w:rsid w:val="00F21754"/>
    <w:rsid w:val="00F2446D"/>
    <w:rsid w:val="00F2460C"/>
    <w:rsid w:val="00F26138"/>
    <w:rsid w:val="00F30564"/>
    <w:rsid w:val="00F34A71"/>
    <w:rsid w:val="00F363CA"/>
    <w:rsid w:val="00F43C12"/>
    <w:rsid w:val="00F4420A"/>
    <w:rsid w:val="00F4472B"/>
    <w:rsid w:val="00F46059"/>
    <w:rsid w:val="00F47308"/>
    <w:rsid w:val="00F4740A"/>
    <w:rsid w:val="00F47847"/>
    <w:rsid w:val="00F4790B"/>
    <w:rsid w:val="00F50272"/>
    <w:rsid w:val="00F520EE"/>
    <w:rsid w:val="00F55520"/>
    <w:rsid w:val="00F55B44"/>
    <w:rsid w:val="00F57405"/>
    <w:rsid w:val="00F62AAC"/>
    <w:rsid w:val="00F66003"/>
    <w:rsid w:val="00F7093E"/>
    <w:rsid w:val="00F7274E"/>
    <w:rsid w:val="00F72996"/>
    <w:rsid w:val="00F730F0"/>
    <w:rsid w:val="00F74AA3"/>
    <w:rsid w:val="00F7515F"/>
    <w:rsid w:val="00F75E59"/>
    <w:rsid w:val="00F91801"/>
    <w:rsid w:val="00F91D51"/>
    <w:rsid w:val="00F91DFE"/>
    <w:rsid w:val="00F93DC2"/>
    <w:rsid w:val="00F975A8"/>
    <w:rsid w:val="00FA0315"/>
    <w:rsid w:val="00FA0E57"/>
    <w:rsid w:val="00FA4931"/>
    <w:rsid w:val="00FA7F99"/>
    <w:rsid w:val="00FB1927"/>
    <w:rsid w:val="00FB1D43"/>
    <w:rsid w:val="00FB7F00"/>
    <w:rsid w:val="00FC1581"/>
    <w:rsid w:val="00FC2ADA"/>
    <w:rsid w:val="00FC34E3"/>
    <w:rsid w:val="00FC4D2A"/>
    <w:rsid w:val="00FC5A34"/>
    <w:rsid w:val="00FC6370"/>
    <w:rsid w:val="00FD0FD8"/>
    <w:rsid w:val="00FD2FE7"/>
    <w:rsid w:val="00FD301A"/>
    <w:rsid w:val="00FE0071"/>
    <w:rsid w:val="00FE475B"/>
    <w:rsid w:val="00FE675F"/>
    <w:rsid w:val="00FE73D5"/>
    <w:rsid w:val="00FE7A2B"/>
    <w:rsid w:val="00FF2AC6"/>
    <w:rsid w:val="00FF2C07"/>
    <w:rsid w:val="00FF3630"/>
    <w:rsid w:val="00FF5E16"/>
    <w:rsid w:val="037A3A12"/>
    <w:rsid w:val="0BF73E90"/>
    <w:rsid w:val="0DDE7340"/>
    <w:rsid w:val="0E40D7FF"/>
    <w:rsid w:val="16A6777A"/>
    <w:rsid w:val="1BBAD4F2"/>
    <w:rsid w:val="2B231282"/>
    <w:rsid w:val="2C4BCAB9"/>
    <w:rsid w:val="3134FFA2"/>
    <w:rsid w:val="3868F733"/>
    <w:rsid w:val="3E5BF3BC"/>
    <w:rsid w:val="451614A6"/>
    <w:rsid w:val="4E81F356"/>
    <w:rsid w:val="50F460A9"/>
    <w:rsid w:val="5D5A3E9B"/>
    <w:rsid w:val="6F40B2EA"/>
    <w:rsid w:val="7052B68C"/>
    <w:rsid w:val="7544E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A9153"/>
  <w15:chartTrackingRefBased/>
  <w15:docId w15:val="{143C583F-1625-4AC0-95F4-2966C4EA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A56C8"/>
    <w:pPr>
      <w:keepNext/>
      <w:spacing w:after="480"/>
      <w:jc w:val="center"/>
      <w:outlineLvl w:val="0"/>
    </w:pPr>
    <w:rPr>
      <w:rFonts w:ascii="Times New Roman" w:hAnsi="Times New Roman" w:cs="Times New Roman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RAZKY PRVA UROVEN"/>
    <w:basedOn w:val="Normlny"/>
    <w:link w:val="OdsekzoznamuChar"/>
    <w:uiPriority w:val="34"/>
    <w:qFormat/>
    <w:rsid w:val="00F7515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5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515F"/>
  </w:style>
  <w:style w:type="paragraph" w:styleId="Pta">
    <w:name w:val="footer"/>
    <w:basedOn w:val="Normlny"/>
    <w:link w:val="PtaChar"/>
    <w:uiPriority w:val="99"/>
    <w:unhideWhenUsed/>
    <w:rsid w:val="00F75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515F"/>
  </w:style>
  <w:style w:type="character" w:styleId="Odkaznakomentr">
    <w:name w:val="annotation reference"/>
    <w:basedOn w:val="Predvolenpsmoodseku"/>
    <w:unhideWhenUsed/>
    <w:rsid w:val="007B35C0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7B35C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B35C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35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35C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3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35C0"/>
    <w:rPr>
      <w:rFonts w:ascii="Segoe UI" w:hAnsi="Segoe UI" w:cs="Segoe UI"/>
      <w:sz w:val="18"/>
      <w:szCs w:val="18"/>
    </w:rPr>
  </w:style>
  <w:style w:type="paragraph" w:customStyle="1" w:styleId="Dosaenvzdln">
    <w:name w:val="Dosažené vzdělání"/>
    <w:basedOn w:val="Normlny"/>
    <w:uiPriority w:val="99"/>
    <w:rsid w:val="00F30564"/>
    <w:pPr>
      <w:numPr>
        <w:numId w:val="5"/>
      </w:numPr>
      <w:spacing w:after="120" w:line="240" w:lineRule="auto"/>
    </w:pPr>
    <w:rPr>
      <w:rFonts w:ascii="Arial Narrow" w:eastAsia="Times New Roman" w:hAnsi="Arial Narrow" w:cs="Times New Roman"/>
      <w:szCs w:val="24"/>
      <w:lang w:eastAsia="sk-SK"/>
    </w:rPr>
  </w:style>
  <w:style w:type="numbering" w:customStyle="1" w:styleId="tl1">
    <w:name w:val="Štýl1"/>
    <w:uiPriority w:val="99"/>
    <w:rsid w:val="007257F3"/>
    <w:pPr>
      <w:numPr>
        <w:numId w:val="8"/>
      </w:numPr>
    </w:pPr>
  </w:style>
  <w:style w:type="paragraph" w:customStyle="1" w:styleId="MLNadpislnku">
    <w:name w:val="ML Nadpis článku"/>
    <w:basedOn w:val="Normlny"/>
    <w:qFormat/>
    <w:rsid w:val="004614B4"/>
    <w:pPr>
      <w:keepNext/>
      <w:numPr>
        <w:numId w:val="20"/>
      </w:numPr>
      <w:spacing w:before="480" w:after="120" w:line="280" w:lineRule="exact"/>
      <w:outlineLvl w:val="0"/>
    </w:pPr>
    <w:rPr>
      <w:rFonts w:cstheme="minorHAnsi"/>
      <w:b/>
    </w:rPr>
  </w:style>
  <w:style w:type="paragraph" w:customStyle="1" w:styleId="MLOdsek">
    <w:name w:val="ML Odsek"/>
    <w:basedOn w:val="Normlny"/>
    <w:qFormat/>
    <w:rsid w:val="004614B4"/>
    <w:pPr>
      <w:numPr>
        <w:ilvl w:val="1"/>
        <w:numId w:val="20"/>
      </w:numPr>
      <w:spacing w:after="120" w:line="280" w:lineRule="atLeast"/>
      <w:jc w:val="both"/>
    </w:pPr>
    <w:rPr>
      <w:rFonts w:eastAsia="Times New Roman" w:cstheme="minorHAnsi"/>
      <w:lang w:eastAsia="cs-CZ"/>
    </w:rPr>
  </w:style>
  <w:style w:type="paragraph" w:customStyle="1" w:styleId="CharChar14">
    <w:name w:val="Char Char14"/>
    <w:basedOn w:val="Normlny"/>
    <w:rsid w:val="00342EC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A656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zia">
    <w:name w:val="Revision"/>
    <w:hidden/>
    <w:uiPriority w:val="99"/>
    <w:semiHidden/>
    <w:rsid w:val="00C37A4A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962C7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962C7"/>
    <w:rPr>
      <w:rFonts w:ascii="Calibri" w:eastAsia="Times New Roman" w:hAnsi="Calibri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unhideWhenUsed/>
    <w:rsid w:val="006962C7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2A56C8"/>
    <w:rPr>
      <w:rFonts w:ascii="Times New Roman" w:hAnsi="Times New Roman" w:cs="Times New Roman"/>
      <w:b/>
      <w:sz w:val="24"/>
    </w:rPr>
  </w:style>
  <w:style w:type="character" w:customStyle="1" w:styleId="OdsekzoznamuChar">
    <w:name w:val="Odsek zoznamu Char"/>
    <w:aliases w:val="body Char,Odsek zoznamu2 Char,ODRAZKY PRVA UROVEN Char"/>
    <w:basedOn w:val="Predvolenpsmoodseku"/>
    <w:link w:val="Odsekzoznamu"/>
    <w:uiPriority w:val="34"/>
    <w:qFormat/>
    <w:rsid w:val="00BC6338"/>
  </w:style>
  <w:style w:type="character" w:styleId="Vrazn">
    <w:name w:val="Strong"/>
    <w:basedOn w:val="Predvolenpsmoodseku"/>
    <w:uiPriority w:val="22"/>
    <w:qFormat/>
    <w:rsid w:val="00A60DD4"/>
    <w:rPr>
      <w:b/>
      <w:bCs/>
    </w:rPr>
  </w:style>
  <w:style w:type="paragraph" w:customStyle="1" w:styleId="copy-paste-block">
    <w:name w:val="copy-paste-block"/>
    <w:basedOn w:val="Normlny"/>
    <w:rsid w:val="00A60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D706C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D706C"/>
    <w:rPr>
      <w:color w:val="605E5C"/>
      <w:shd w:val="clear" w:color="auto" w:fill="E1DFDD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24303"/>
    <w:pPr>
      <w:spacing w:after="120" w:line="480" w:lineRule="auto"/>
      <w:ind w:left="283"/>
    </w:pPr>
    <w:rPr>
      <w:rFonts w:ascii="Arial" w:hAnsi="Arial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24303"/>
    <w:rPr>
      <w:rFonts w:ascii="Arial" w:hAnsi="Arial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F2C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4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5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1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atacube.statistics.s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vel.beno@uniba.sk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7" ma:contentTypeDescription="Umožňuje vytvoriť nový dokument." ma:contentTypeScope="" ma:versionID="c5b81b04bfa495c158d5eab5c0fe2040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50acbc2218d6b923ca258eb1bdb1ffbf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6B4155-6C73-45A3-9A23-40E3184A1E1F}">
  <ds:schemaRefs>
    <ds:schemaRef ds:uri="http://purl.org/dc/terms/"/>
    <ds:schemaRef ds:uri="http://schemas.microsoft.com/office/2006/documentManagement/types"/>
    <ds:schemaRef ds:uri="e268c47e-392d-4bda-be85-a5756f4dce8a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851f6ae-ae00-4f5e-81ad-6a76ccf992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EA9B9FD-9049-494D-845B-B0E12A37F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238EF4-4270-46E7-B457-5AFD7DB1D8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1177F-9F18-4FD1-A08B-D311D516A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4504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30117</CharactersWithSpaces>
  <SharedDoc>false</SharedDoc>
  <HLinks>
    <vt:vector size="12" baseType="variant">
      <vt:variant>
        <vt:i4>3539060</vt:i4>
      </vt:variant>
      <vt:variant>
        <vt:i4>3</vt:i4>
      </vt:variant>
      <vt:variant>
        <vt:i4>0</vt:i4>
      </vt:variant>
      <vt:variant>
        <vt:i4>5</vt:i4>
      </vt:variant>
      <vt:variant>
        <vt:lpwstr>https://datacube.statistics.sk/</vt:lpwstr>
      </vt:variant>
      <vt:variant>
        <vt:lpwstr>!/view/sk/VBD_INTERN/sp0010qs/v_sp0010qs_00_00_00_sk</vt:lpwstr>
      </vt:variant>
      <vt:variant>
        <vt:i4>852068</vt:i4>
      </vt:variant>
      <vt:variant>
        <vt:i4>0</vt:i4>
      </vt:variant>
      <vt:variant>
        <vt:i4>0</vt:i4>
      </vt:variant>
      <vt:variant>
        <vt:i4>5</vt:i4>
      </vt:variant>
      <vt:variant>
        <vt:lpwstr>mailto:pavel.beno@uniba.sk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Vyšná Miroslava</cp:lastModifiedBy>
  <cp:revision>2</cp:revision>
  <dcterms:created xsi:type="dcterms:W3CDTF">2025-05-27T12:54:00Z</dcterms:created>
  <dcterms:modified xsi:type="dcterms:W3CDTF">2025-05-27T12:54:00Z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1900</vt:r8>
  </property>
  <property fmtid="{D5CDD505-2E9C-101B-9397-08002B2CF9AE}" pid="10" name="MediaServiceImageTags">
    <vt:lpwstr/>
  </property>
</Properties>
</file>